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7B7CB5" w14:textId="77777777" w:rsidR="000B4129" w:rsidRPr="00DE4815"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Приложение №</w:t>
      </w:r>
      <w:r w:rsidRPr="00DE4815">
        <w:rPr>
          <w:rFonts w:ascii="GHEA Grapalat" w:hAnsi="GHEA Grapalat"/>
          <w:i/>
        </w:rPr>
        <w:t>9</w:t>
      </w:r>
    </w:p>
    <w:p w14:paraId="356C1807" w14:textId="5A10334C" w:rsidR="000B4129" w:rsidRPr="000B4129" w:rsidRDefault="000B4129" w:rsidP="000B4129">
      <w:pPr>
        <w:widowControl w:val="0"/>
        <w:spacing w:after="160" w:line="360" w:lineRule="auto"/>
        <w:ind w:firstLine="567"/>
        <w:contextualSpacing/>
        <w:jc w:val="right"/>
        <w:rPr>
          <w:rFonts w:ascii="GHEA Grapalat" w:hAnsi="GHEA Grapalat" w:cs="Sylfaen"/>
          <w:i/>
        </w:rPr>
      </w:pPr>
      <w:r w:rsidRPr="000B4129">
        <w:rPr>
          <w:rFonts w:ascii="GHEA Grapalat" w:hAnsi="GHEA Grapalat"/>
          <w:i/>
        </w:rPr>
        <w:t xml:space="preserve">к приказу Министра финансов РА </w:t>
      </w:r>
      <w:r w:rsidRPr="000B4129">
        <w:rPr>
          <w:rFonts w:ascii="GHEA Grapalat" w:hAnsi="GHEA Grapalat" w:cs="Sylfaen"/>
          <w:i/>
        </w:rPr>
        <w:br/>
      </w:r>
      <w:r w:rsidRPr="000B4129">
        <w:rPr>
          <w:rFonts w:ascii="GHEA Grapalat" w:hAnsi="GHEA Grapalat"/>
          <w:i/>
        </w:rPr>
        <w:t xml:space="preserve">от </w:t>
      </w:r>
      <w:r w:rsidR="007002EE">
        <w:rPr>
          <w:rFonts w:ascii="GHEA Grapalat" w:hAnsi="GHEA Grapalat"/>
          <w:i/>
        </w:rPr>
        <w:t>1</w:t>
      </w:r>
      <w:r w:rsidR="00C6377E">
        <w:rPr>
          <w:rFonts w:ascii="GHEA Grapalat" w:hAnsi="GHEA Grapalat"/>
          <w:i/>
        </w:rPr>
        <w:t xml:space="preserve">-ого </w:t>
      </w:r>
      <w:r w:rsidR="007002EE">
        <w:rPr>
          <w:rFonts w:ascii="GHEA Grapalat" w:hAnsi="GHEA Grapalat"/>
          <w:i/>
        </w:rPr>
        <w:t xml:space="preserve">марта </w:t>
      </w:r>
      <w:r w:rsidR="002A607A">
        <w:rPr>
          <w:rFonts w:ascii="GHEA Grapalat" w:hAnsi="GHEA Grapalat"/>
          <w:i/>
        </w:rPr>
        <w:t>2025</w:t>
      </w:r>
      <w:r w:rsidRPr="000B4129">
        <w:rPr>
          <w:rFonts w:ascii="GHEA Grapalat" w:hAnsi="GHEA Grapalat"/>
          <w:i/>
        </w:rPr>
        <w:t xml:space="preserve"> года № </w:t>
      </w:r>
      <w:r w:rsidR="007002EE">
        <w:rPr>
          <w:rFonts w:ascii="GHEA Grapalat" w:hAnsi="GHEA Grapalat"/>
          <w:i/>
        </w:rPr>
        <w:t>87-</w:t>
      </w:r>
      <w:r w:rsidRPr="000B4129">
        <w:rPr>
          <w:rFonts w:ascii="GHEA Grapalat" w:hAnsi="GHEA Grapalat"/>
          <w:i/>
        </w:rPr>
        <w:t xml:space="preserve">A </w:t>
      </w:r>
    </w:p>
    <w:p w14:paraId="0EE28A28" w14:textId="77777777" w:rsidR="000B4129" w:rsidRPr="000B4129" w:rsidRDefault="000B4129" w:rsidP="000B4129">
      <w:pPr>
        <w:widowControl w:val="0"/>
        <w:spacing w:after="160" w:line="360" w:lineRule="auto"/>
        <w:ind w:firstLine="567"/>
        <w:jc w:val="right"/>
        <w:rPr>
          <w:rFonts w:ascii="GHEA Grapalat" w:hAnsi="GHEA Grapalat" w:cs="Sylfaen"/>
          <w:i/>
        </w:rPr>
      </w:pPr>
    </w:p>
    <w:p w14:paraId="23DACA32" w14:textId="77777777" w:rsidR="000B4129" w:rsidRPr="000B4129" w:rsidRDefault="000B4129" w:rsidP="000B4129">
      <w:pPr>
        <w:widowControl w:val="0"/>
        <w:spacing w:after="160" w:line="360" w:lineRule="auto"/>
        <w:ind w:right="-7" w:firstLine="567"/>
        <w:jc w:val="right"/>
        <w:rPr>
          <w:rFonts w:ascii="GHEA Grapalat" w:hAnsi="GHEA Grapalat" w:cs="Sylfaen"/>
          <w:i/>
          <w:u w:val="single"/>
        </w:rPr>
      </w:pPr>
      <w:r w:rsidRPr="000B4129">
        <w:rPr>
          <w:rFonts w:ascii="GHEA Grapalat" w:hAnsi="GHEA Grapalat"/>
          <w:i/>
          <w:u w:val="single"/>
        </w:rPr>
        <w:t>Типовая форма</w:t>
      </w:r>
    </w:p>
    <w:p w14:paraId="1B8B9358"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4A04CC4" w14:textId="77777777"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14:paraId="24ADE514" w14:textId="77777777"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14:paraId="3E39FCFE" w14:textId="77777777" w:rsidR="00FC6F7A" w:rsidRPr="00FC6F7A" w:rsidRDefault="00FC6F7A" w:rsidP="00FC6F7A">
      <w:pPr>
        <w:pStyle w:val="aa"/>
        <w:widowControl w:val="0"/>
        <w:spacing w:after="160"/>
        <w:ind w:firstLine="567"/>
        <w:jc w:val="center"/>
        <w:rPr>
          <w:rFonts w:ascii="GHEA Grapalat" w:hAnsi="GHEA Grapalat"/>
        </w:rPr>
      </w:pPr>
      <w:r w:rsidRPr="00FC6F7A">
        <w:rPr>
          <w:rFonts w:ascii="GHEA Grapalat" w:hAnsi="GHEA Grapalat"/>
        </w:rPr>
        <w:t>Этот текст заявления утвержден оценочной комиссией</w:t>
      </w:r>
    </w:p>
    <w:p w14:paraId="51AB761D" w14:textId="22336F27" w:rsidR="00FC6F7A" w:rsidRPr="00FC6F7A" w:rsidRDefault="00FC6F7A" w:rsidP="00FC6F7A">
      <w:pPr>
        <w:pStyle w:val="aa"/>
        <w:widowControl w:val="0"/>
        <w:spacing w:after="160"/>
        <w:ind w:firstLine="567"/>
        <w:jc w:val="center"/>
        <w:rPr>
          <w:rFonts w:ascii="GHEA Grapalat" w:hAnsi="GHEA Grapalat"/>
        </w:rPr>
      </w:pPr>
      <w:r w:rsidRPr="00FC6F7A">
        <w:rPr>
          <w:rFonts w:ascii="GHEA Grapalat" w:hAnsi="GHEA Grapalat"/>
        </w:rPr>
        <w:t xml:space="preserve">» </w:t>
      </w:r>
      <w:r w:rsidR="00494A0A" w:rsidRPr="00494A0A">
        <w:rPr>
          <w:rFonts w:ascii="GHEA Grapalat" w:hAnsi="GHEA Grapalat"/>
        </w:rPr>
        <w:t>декабрь</w:t>
      </w:r>
      <w:r w:rsidRPr="00FC6F7A">
        <w:rPr>
          <w:rFonts w:ascii="GHEA Grapalat" w:hAnsi="GHEA Grapalat"/>
        </w:rPr>
        <w:t xml:space="preserve"> «202</w:t>
      </w:r>
      <w:r w:rsidR="008535B8">
        <w:rPr>
          <w:rFonts w:ascii="GHEA Grapalat" w:hAnsi="GHEA Grapalat"/>
          <w:lang w:val="hy-AM"/>
        </w:rPr>
        <w:t>5</w:t>
      </w:r>
      <w:r w:rsidRPr="00FC6F7A">
        <w:rPr>
          <w:rFonts w:ascii="GHEA Grapalat" w:hAnsi="GHEA Grapalat"/>
        </w:rPr>
        <w:t xml:space="preserve"> года решением» </w:t>
      </w:r>
      <w:r w:rsidR="00630095">
        <w:rPr>
          <w:rFonts w:ascii="GHEA Grapalat" w:hAnsi="GHEA Grapalat"/>
          <w:lang w:val="hy-AM"/>
        </w:rPr>
        <w:t>17</w:t>
      </w:r>
      <w:r w:rsidRPr="00FC6F7A">
        <w:rPr>
          <w:rFonts w:ascii="GHEA Grapalat" w:hAnsi="GHEA Grapalat"/>
        </w:rPr>
        <w:t xml:space="preserve"> «» </w:t>
      </w:r>
      <w:r w:rsidR="00630095">
        <w:rPr>
          <w:rFonts w:ascii="GHEA Grapalat" w:hAnsi="GHEA Grapalat"/>
          <w:lang w:val="hy-AM"/>
        </w:rPr>
        <w:t>2</w:t>
      </w:r>
      <w:r w:rsidRPr="00FC6F7A">
        <w:rPr>
          <w:rFonts w:ascii="GHEA Grapalat" w:hAnsi="GHEA Grapalat"/>
        </w:rPr>
        <w:t>"</w:t>
      </w:r>
    </w:p>
    <w:p w14:paraId="39DF0835" w14:textId="77777777" w:rsidR="00FC6F7A" w:rsidRPr="00FC6F7A" w:rsidRDefault="00FC6F7A" w:rsidP="00FC6F7A">
      <w:pPr>
        <w:pStyle w:val="aa"/>
        <w:widowControl w:val="0"/>
        <w:spacing w:after="160"/>
        <w:ind w:firstLine="567"/>
        <w:jc w:val="center"/>
        <w:rPr>
          <w:rFonts w:ascii="GHEA Grapalat" w:hAnsi="GHEA Grapalat"/>
        </w:rPr>
      </w:pPr>
    </w:p>
    <w:p w14:paraId="3C4AB2A5" w14:textId="750DD2A8" w:rsidR="00FC6F7A" w:rsidRPr="00D002EF" w:rsidRDefault="00FC6F7A" w:rsidP="00FC6F7A">
      <w:pPr>
        <w:pStyle w:val="aa"/>
        <w:widowControl w:val="0"/>
        <w:spacing w:after="160"/>
        <w:ind w:firstLine="567"/>
        <w:jc w:val="center"/>
        <w:rPr>
          <w:rFonts w:ascii="GHEA Grapalat" w:hAnsi="GHEA Grapalat"/>
        </w:rPr>
      </w:pPr>
      <w:r w:rsidRPr="00FC6F7A">
        <w:rPr>
          <w:rFonts w:ascii="GHEA Grapalat" w:hAnsi="GHEA Grapalat"/>
        </w:rPr>
        <w:t xml:space="preserve">Код процедуры: </w:t>
      </w:r>
      <w:r w:rsidR="000D3B52" w:rsidRPr="000D3B52">
        <w:rPr>
          <w:rFonts w:ascii="GHEA Grapalat" w:hAnsi="GHEA Grapalat"/>
        </w:rPr>
        <w:t>ՀՀԿՈՏ-ՆՈՐ ԱՐՏԱՄԵՏ-ՄԴ-ԳՀԾՁԲ-25/</w:t>
      </w:r>
      <w:r w:rsidR="00D002EF" w:rsidRPr="00D002EF">
        <w:rPr>
          <w:rFonts w:ascii="GHEA Grapalat" w:hAnsi="GHEA Grapalat"/>
        </w:rPr>
        <w:t>29</w:t>
      </w:r>
      <w:bookmarkStart w:id="0" w:name="_GoBack"/>
      <w:bookmarkEnd w:id="0"/>
    </w:p>
    <w:p w14:paraId="18B4322B" w14:textId="77777777" w:rsidR="00FC6F7A" w:rsidRPr="00FC6F7A" w:rsidRDefault="00FC6F7A" w:rsidP="00FC6F7A">
      <w:pPr>
        <w:pStyle w:val="aa"/>
        <w:widowControl w:val="0"/>
        <w:spacing w:after="160"/>
        <w:ind w:firstLine="567"/>
        <w:jc w:val="center"/>
        <w:rPr>
          <w:rFonts w:ascii="GHEA Grapalat" w:hAnsi="GHEA Grapalat"/>
        </w:rPr>
      </w:pPr>
    </w:p>
    <w:p w14:paraId="53F5675F" w14:textId="77777777" w:rsidR="00FC6F7A" w:rsidRPr="00FC6F7A" w:rsidRDefault="00FC6F7A" w:rsidP="00FC6F7A">
      <w:pPr>
        <w:pStyle w:val="aa"/>
        <w:widowControl w:val="0"/>
        <w:spacing w:after="160"/>
        <w:ind w:firstLine="567"/>
        <w:jc w:val="center"/>
        <w:rPr>
          <w:rFonts w:ascii="GHEA Grapalat" w:hAnsi="GHEA Grapalat"/>
        </w:rPr>
      </w:pPr>
      <w:r w:rsidRPr="00FC6F7A">
        <w:rPr>
          <w:rFonts w:ascii="GHEA Grapalat" w:hAnsi="GHEA Grapalat"/>
        </w:rPr>
        <w:t>ПРОЦЕДУРА ЗАКУПОК ОСУЩЕСТВЛЯЕТСЯ В СООТВЕТСТВИИ С ЧАСТЬЮ 6 СТАТЬИ 15 ЗАКОНА РА "О ЗАКУПКАХ".</w:t>
      </w:r>
    </w:p>
    <w:p w14:paraId="088B99DB" w14:textId="77777777" w:rsidR="00FC6F7A" w:rsidRPr="00FC6F7A" w:rsidRDefault="00FC6F7A" w:rsidP="00FC6F7A">
      <w:pPr>
        <w:pStyle w:val="aa"/>
        <w:widowControl w:val="0"/>
        <w:spacing w:after="160"/>
        <w:ind w:firstLine="567"/>
        <w:jc w:val="right"/>
        <w:rPr>
          <w:rFonts w:ascii="GHEA Grapalat" w:hAnsi="GHEA Grapalat"/>
        </w:rPr>
      </w:pPr>
    </w:p>
    <w:p w14:paraId="6E9A2113"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Заказчик: ГНКО "средняя школа нор АРТАМЕТА" Котайкской области РА, расположенное в г.Нор Артамет 1-я улица, 3-й тупик, 5 дом, объявляет запрос котировок, который осуществляется в один этап:</w:t>
      </w:r>
    </w:p>
    <w:p w14:paraId="29F3D0C9"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В результате данной процедуры участнику, избранному в установленном порядке, будет предложено заключить договор на оказание бухгалтерских услуг (далее-договор).</w:t>
      </w:r>
    </w:p>
    <w:p w14:paraId="099D84AB"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данной процедуре:</w:t>
      </w:r>
    </w:p>
    <w:p w14:paraId="7AF738D5"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Условия, представляемые лицам, не имеющим права на участие в данной процедуре, а также участникам, определены приглашением на данную процедуру:</w:t>
      </w:r>
    </w:p>
    <w:p w14:paraId="794C43BA"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lastRenderedPageBreak/>
        <w:t>Отобранный участник определяется из числа участников, подавших заявки, оцененные удовлетворительно на неценовых условиях, по принципу отдачи предпочтения участнику, представившему минимальное ценовое предложение.</w:t>
      </w:r>
    </w:p>
    <w:p w14:paraId="7DCF3C9D"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В случае требования предоставления приглашения в электронной форме заказчик бесплатно обеспечивает предоставление приглашения в электронной форме в течение рабочего дня, следующего за днем получения заявления.</w:t>
      </w:r>
    </w:p>
    <w:p w14:paraId="12555198"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Заявки на участие в конкурсе необходимо представить В.Нор Артамет 1-я улица 3-й тупик, 5 Дом заявки, кроме армянского, могут быть представлены также на английском или русском языках:</w:t>
      </w:r>
    </w:p>
    <w:p w14:paraId="6E27DFC0" w14:textId="3F33314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Открытие тендера состоится С.Нор Артамет 1-я улица 3-й тупик, 5 дом, «202</w:t>
      </w:r>
      <w:r w:rsidR="001161FA">
        <w:rPr>
          <w:rFonts w:ascii="GHEA Grapalat" w:hAnsi="GHEA Grapalat"/>
          <w:lang w:val="hy-AM"/>
        </w:rPr>
        <w:t>5</w:t>
      </w:r>
      <w:r w:rsidRPr="00FC6F7A">
        <w:rPr>
          <w:rFonts w:ascii="GHEA Grapalat" w:hAnsi="GHEA Grapalat"/>
        </w:rPr>
        <w:t>» «</w:t>
      </w:r>
      <w:r w:rsidR="003F01CF">
        <w:rPr>
          <w:rFonts w:ascii="GHEA Grapalat" w:hAnsi="GHEA Grapalat"/>
          <w:lang w:val="hy-AM"/>
        </w:rPr>
        <w:t>24</w:t>
      </w:r>
      <w:r w:rsidRPr="00FC6F7A">
        <w:rPr>
          <w:rFonts w:ascii="GHEA Grapalat" w:hAnsi="GHEA Grapalat"/>
        </w:rPr>
        <w:t>» «</w:t>
      </w:r>
      <w:r w:rsidR="001161FA">
        <w:rPr>
          <w:rFonts w:ascii="GHEA Grapalat" w:hAnsi="GHEA Grapalat"/>
          <w:lang w:val="hy-AM"/>
        </w:rPr>
        <w:t>12</w:t>
      </w:r>
      <w:r w:rsidRPr="00FC6F7A">
        <w:rPr>
          <w:rFonts w:ascii="GHEA Grapalat" w:hAnsi="GHEA Grapalat"/>
        </w:rPr>
        <w:t>» -в 12:00.</w:t>
      </w:r>
    </w:p>
    <w:p w14:paraId="0ABFB70C" w14:textId="77777777" w:rsidR="00FC6F7A" w:rsidRPr="00FC6F7A" w:rsidRDefault="00FC6F7A" w:rsidP="00FC6F7A">
      <w:pPr>
        <w:pStyle w:val="aa"/>
        <w:widowControl w:val="0"/>
        <w:spacing w:after="160"/>
        <w:ind w:left="-142" w:right="-427" w:firstLine="567"/>
        <w:jc w:val="both"/>
        <w:rPr>
          <w:rFonts w:ascii="GHEA Grapalat" w:hAnsi="GHEA Grapalat"/>
        </w:rPr>
      </w:pPr>
      <w:r w:rsidRPr="00FC6F7A">
        <w:rPr>
          <w:rFonts w:ascii="GHEA Grapalat" w:hAnsi="GHEA Grapalat"/>
        </w:rPr>
        <w:t>Обжалование данной процедуры осуществляется в порядке, установленном законом РА» О закупках " и гражданским процессуальным кодексом РА.</w:t>
      </w:r>
    </w:p>
    <w:p w14:paraId="77DE0938" w14:textId="77777777" w:rsidR="00FC6F7A" w:rsidRPr="00FC6F7A" w:rsidRDefault="00FC6F7A" w:rsidP="00FC6F7A">
      <w:pPr>
        <w:pStyle w:val="aa"/>
        <w:widowControl w:val="0"/>
        <w:spacing w:after="160"/>
        <w:ind w:left="-142" w:right="-427" w:firstLine="567"/>
        <w:jc w:val="both"/>
        <w:rPr>
          <w:rFonts w:ascii="GHEA Grapalat" w:hAnsi="GHEA Grapalat"/>
        </w:rPr>
      </w:pPr>
    </w:p>
    <w:p w14:paraId="7685FA0A" w14:textId="5997FA44" w:rsidR="00FC6F7A" w:rsidRDefault="00F965A0" w:rsidP="00436AF4">
      <w:pPr>
        <w:pStyle w:val="aa"/>
        <w:widowControl w:val="0"/>
        <w:spacing w:after="160"/>
        <w:ind w:firstLine="567"/>
        <w:rPr>
          <w:rFonts w:ascii="GHEA Grapalat" w:hAnsi="GHEA Grapalat"/>
        </w:rPr>
      </w:pPr>
      <w:r w:rsidRPr="00F965A0">
        <w:rPr>
          <w:rFonts w:ascii="GHEA Grapalat" w:hAnsi="GHEA Grapalat"/>
        </w:rPr>
        <w:t>Настоящим в связи с заявлением для получения дополнительной информации можете обратиться к оценочной комиссии секретарь: Гаяне Даниелян имя, фамилия Телефон 093778313 Эл. почта gayane_danielyan87@mail.ru Заказчик &lt;&lt;касахский СРЕДНЯЯ ШКОЛА&gt;&gt;, - говорится в заявлении</w:t>
      </w:r>
    </w:p>
    <w:p w14:paraId="0CD64061" w14:textId="77777777" w:rsidR="00FC6F7A" w:rsidRDefault="00FC6F7A" w:rsidP="00D12E3B">
      <w:pPr>
        <w:pStyle w:val="aa"/>
        <w:widowControl w:val="0"/>
        <w:spacing w:after="160"/>
        <w:ind w:firstLine="567"/>
        <w:jc w:val="right"/>
        <w:rPr>
          <w:rFonts w:ascii="GHEA Grapalat" w:hAnsi="GHEA Grapalat"/>
        </w:rPr>
      </w:pPr>
    </w:p>
    <w:p w14:paraId="12708EB3" w14:textId="77777777" w:rsidR="00FC6F7A" w:rsidRDefault="00FC6F7A" w:rsidP="00D12E3B">
      <w:pPr>
        <w:pStyle w:val="aa"/>
        <w:widowControl w:val="0"/>
        <w:spacing w:after="160"/>
        <w:ind w:firstLine="567"/>
        <w:jc w:val="right"/>
        <w:rPr>
          <w:rFonts w:ascii="GHEA Grapalat" w:hAnsi="GHEA Grapalat"/>
        </w:rPr>
      </w:pPr>
    </w:p>
    <w:p w14:paraId="031F2B1E" w14:textId="77777777" w:rsidR="00FC6F7A" w:rsidRDefault="00FC6F7A" w:rsidP="00D12E3B">
      <w:pPr>
        <w:pStyle w:val="aa"/>
        <w:widowControl w:val="0"/>
        <w:spacing w:after="160"/>
        <w:ind w:firstLine="567"/>
        <w:jc w:val="right"/>
        <w:rPr>
          <w:rFonts w:ascii="GHEA Grapalat" w:hAnsi="GHEA Grapalat"/>
        </w:rPr>
      </w:pPr>
    </w:p>
    <w:p w14:paraId="5DC5D951" w14:textId="77777777" w:rsidR="00FC6F7A" w:rsidRDefault="00FC6F7A" w:rsidP="00D12E3B">
      <w:pPr>
        <w:pStyle w:val="aa"/>
        <w:widowControl w:val="0"/>
        <w:spacing w:after="160"/>
        <w:ind w:firstLine="567"/>
        <w:jc w:val="right"/>
        <w:rPr>
          <w:rFonts w:ascii="GHEA Grapalat" w:hAnsi="GHEA Grapalat"/>
        </w:rPr>
      </w:pPr>
    </w:p>
    <w:p w14:paraId="0A2ED3D8" w14:textId="77777777" w:rsidR="00FC6F7A" w:rsidRDefault="00FC6F7A" w:rsidP="00D12E3B">
      <w:pPr>
        <w:pStyle w:val="aa"/>
        <w:widowControl w:val="0"/>
        <w:spacing w:after="160"/>
        <w:ind w:firstLine="567"/>
        <w:jc w:val="right"/>
        <w:rPr>
          <w:rFonts w:ascii="GHEA Grapalat" w:hAnsi="GHEA Grapalat"/>
        </w:rPr>
      </w:pPr>
    </w:p>
    <w:p w14:paraId="4181C0AA" w14:textId="77777777" w:rsidR="00FC6F7A" w:rsidRDefault="00FC6F7A" w:rsidP="00D12E3B">
      <w:pPr>
        <w:pStyle w:val="aa"/>
        <w:widowControl w:val="0"/>
        <w:spacing w:after="160"/>
        <w:ind w:firstLine="567"/>
        <w:jc w:val="right"/>
        <w:rPr>
          <w:rFonts w:ascii="GHEA Grapalat" w:hAnsi="GHEA Grapalat"/>
        </w:rPr>
      </w:pPr>
    </w:p>
    <w:p w14:paraId="29C90044" w14:textId="77777777" w:rsidR="00FC6F7A" w:rsidRDefault="00FC6F7A" w:rsidP="00D12E3B">
      <w:pPr>
        <w:pStyle w:val="aa"/>
        <w:widowControl w:val="0"/>
        <w:spacing w:after="160"/>
        <w:ind w:firstLine="567"/>
        <w:jc w:val="right"/>
        <w:rPr>
          <w:rFonts w:ascii="GHEA Grapalat" w:hAnsi="GHEA Grapalat"/>
        </w:rPr>
      </w:pPr>
    </w:p>
    <w:p w14:paraId="1F1C079F" w14:textId="77777777" w:rsidR="00FC6F7A" w:rsidRDefault="00FC6F7A" w:rsidP="00D12E3B">
      <w:pPr>
        <w:pStyle w:val="aa"/>
        <w:widowControl w:val="0"/>
        <w:spacing w:after="160"/>
        <w:ind w:firstLine="567"/>
        <w:jc w:val="right"/>
        <w:rPr>
          <w:rFonts w:ascii="GHEA Grapalat" w:hAnsi="GHEA Grapalat"/>
        </w:rPr>
      </w:pPr>
    </w:p>
    <w:p w14:paraId="115D2D37" w14:textId="77777777" w:rsidR="00FC6F7A" w:rsidRDefault="00FC6F7A" w:rsidP="00D12E3B">
      <w:pPr>
        <w:pStyle w:val="aa"/>
        <w:widowControl w:val="0"/>
        <w:spacing w:after="160"/>
        <w:ind w:firstLine="567"/>
        <w:jc w:val="right"/>
        <w:rPr>
          <w:rFonts w:ascii="GHEA Grapalat" w:hAnsi="GHEA Grapalat"/>
        </w:rPr>
      </w:pPr>
    </w:p>
    <w:p w14:paraId="3E9C5146" w14:textId="77777777" w:rsidR="00FC6F7A" w:rsidRDefault="00FC6F7A" w:rsidP="00D12E3B">
      <w:pPr>
        <w:pStyle w:val="aa"/>
        <w:widowControl w:val="0"/>
        <w:spacing w:after="160"/>
        <w:ind w:firstLine="567"/>
        <w:jc w:val="right"/>
        <w:rPr>
          <w:rFonts w:ascii="GHEA Grapalat" w:hAnsi="GHEA Grapalat"/>
        </w:rPr>
      </w:pPr>
    </w:p>
    <w:p w14:paraId="0DE6D069" w14:textId="6E03FCA5" w:rsidR="00D12E3B" w:rsidRPr="009044F1" w:rsidRDefault="00D12E3B" w:rsidP="00D12E3B">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044F1">
        <w:rPr>
          <w:rFonts w:ascii="GHEA Grapalat" w:hAnsi="GHEA Grapalat"/>
          <w:i/>
        </w:rPr>
        <w:t xml:space="preserve">под кодом </w:t>
      </w:r>
      <w:r w:rsidR="00AB4E85">
        <w:rPr>
          <w:rFonts w:ascii="GHEA Grapalat" w:hAnsi="GHEA Grapalat"/>
          <w:i/>
        </w:rPr>
        <w:t>ՀՀԿՈՏ-ՆՈՐ ԱՐՏԱՄԵՏ-ՄԴ-ԳՀԾՁԲ-</w:t>
      </w:r>
      <w:r w:rsidR="002A607A">
        <w:rPr>
          <w:rFonts w:ascii="GHEA Grapalat" w:hAnsi="GHEA Grapalat"/>
          <w:i/>
          <w:lang w:val="hy-AM"/>
        </w:rPr>
        <w:t>25/30</w:t>
      </w:r>
      <w:r w:rsidRPr="001B32D9">
        <w:rPr>
          <w:rFonts w:ascii="GHEA Grapalat" w:hAnsi="GHEA Grapalat" w:cs="Times Armenian"/>
          <w:i/>
        </w:rPr>
        <w:br/>
      </w:r>
      <w:r>
        <w:rPr>
          <w:rFonts w:ascii="GHEA Grapalat" w:hAnsi="GHEA Grapalat"/>
          <w:i/>
        </w:rPr>
        <w:t xml:space="preserve">№ </w:t>
      </w:r>
      <w:r w:rsidR="00AB4E85">
        <w:rPr>
          <w:rFonts w:ascii="GHEA Grapalat" w:hAnsi="GHEA Grapalat"/>
          <w:i/>
          <w:lang w:val="hy-AM"/>
        </w:rPr>
        <w:t>01</w:t>
      </w:r>
      <w:r w:rsidRPr="009044F1">
        <w:rPr>
          <w:rFonts w:ascii="GHEA Grapalat" w:hAnsi="GHEA Grapalat"/>
          <w:i/>
        </w:rPr>
        <w:t xml:space="preserve"> от </w:t>
      </w:r>
      <w:r w:rsidR="00D844AF" w:rsidRPr="00494A0A">
        <w:rPr>
          <w:rFonts w:ascii="GHEA Grapalat" w:hAnsi="GHEA Grapalat"/>
        </w:rPr>
        <w:t>декабрь</w:t>
      </w:r>
      <w:r w:rsidR="001663EC">
        <w:rPr>
          <w:rFonts w:ascii="GHEA Grapalat" w:hAnsi="GHEA Grapalat"/>
          <w:lang w:val="hy-AM"/>
        </w:rPr>
        <w:t xml:space="preserve"> </w:t>
      </w:r>
      <w:r w:rsidR="00D844AF">
        <w:rPr>
          <w:rFonts w:ascii="GHEA Grapalat" w:hAnsi="GHEA Grapalat"/>
          <w:lang w:val="hy-AM"/>
        </w:rPr>
        <w:t>11</w:t>
      </w:r>
      <w:r w:rsidRPr="009044F1">
        <w:rPr>
          <w:rFonts w:ascii="GHEA Grapalat" w:hAnsi="GHEA Grapalat"/>
          <w:i/>
        </w:rPr>
        <w:t xml:space="preserve"> </w:t>
      </w:r>
      <w:r w:rsidR="002A607A">
        <w:rPr>
          <w:rFonts w:ascii="GHEA Grapalat" w:hAnsi="GHEA Grapalat"/>
          <w:i/>
        </w:rPr>
        <w:t>2025</w:t>
      </w:r>
      <w:r>
        <w:rPr>
          <w:rFonts w:ascii="GHEA Grapalat" w:hAnsi="GHEA Grapalat"/>
          <w:i/>
        </w:rPr>
        <w:t xml:space="preserve"> </w:t>
      </w:r>
      <w:r w:rsidRPr="009044F1">
        <w:rPr>
          <w:rFonts w:ascii="GHEA Grapalat" w:hAnsi="GHEA Grapalat"/>
          <w:i/>
        </w:rPr>
        <w:t>г.</w:t>
      </w:r>
    </w:p>
    <w:p w14:paraId="6AD607C9" w14:textId="77777777" w:rsidR="00096865" w:rsidRPr="009044F1" w:rsidRDefault="00096865" w:rsidP="00B46D58">
      <w:pPr>
        <w:pStyle w:val="aa"/>
        <w:widowControl w:val="0"/>
        <w:spacing w:after="160"/>
        <w:ind w:right="-7" w:firstLine="567"/>
        <w:jc w:val="center"/>
        <w:rPr>
          <w:rFonts w:ascii="GHEA Grapalat" w:hAnsi="GHEA Grapalat"/>
        </w:rPr>
      </w:pPr>
    </w:p>
    <w:p w14:paraId="2FF59A57" w14:textId="77777777" w:rsidR="00096865" w:rsidRPr="003A1EBB" w:rsidRDefault="00096865" w:rsidP="00B46D58">
      <w:pPr>
        <w:pStyle w:val="aa"/>
        <w:widowControl w:val="0"/>
        <w:spacing w:after="160"/>
        <w:ind w:right="-7" w:firstLine="567"/>
        <w:jc w:val="center"/>
        <w:rPr>
          <w:rFonts w:ascii="GHEA Grapalat" w:hAnsi="GHEA Grapalat"/>
        </w:rPr>
      </w:pPr>
    </w:p>
    <w:p w14:paraId="7C2EB9DE" w14:textId="77777777" w:rsidR="000763E5" w:rsidRPr="003A1EBB" w:rsidRDefault="000763E5" w:rsidP="00B46D58">
      <w:pPr>
        <w:pStyle w:val="aa"/>
        <w:widowControl w:val="0"/>
        <w:spacing w:after="160"/>
        <w:ind w:right="-7" w:firstLine="567"/>
        <w:jc w:val="center"/>
        <w:rPr>
          <w:rFonts w:ascii="GHEA Grapalat" w:hAnsi="GHEA Grapalat"/>
        </w:rPr>
      </w:pPr>
    </w:p>
    <w:p w14:paraId="279D77AE" w14:textId="77777777" w:rsidR="00D12E3B" w:rsidRDefault="00D12E3B" w:rsidP="00B46D58">
      <w:pPr>
        <w:pStyle w:val="aa"/>
        <w:widowControl w:val="0"/>
        <w:spacing w:after="160"/>
        <w:ind w:right="-7" w:firstLine="567"/>
        <w:jc w:val="center"/>
        <w:rPr>
          <w:rFonts w:ascii="GHEA Grapalat" w:hAnsi="GHEA Grapalat"/>
          <w:i/>
        </w:rPr>
      </w:pPr>
    </w:p>
    <w:p w14:paraId="5F0515C4" w14:textId="77777777" w:rsidR="00D12E3B" w:rsidRDefault="00D12E3B" w:rsidP="00B46D58">
      <w:pPr>
        <w:pStyle w:val="aa"/>
        <w:widowControl w:val="0"/>
        <w:spacing w:after="160"/>
        <w:ind w:right="-7" w:firstLine="567"/>
        <w:jc w:val="center"/>
        <w:rPr>
          <w:rFonts w:ascii="GHEA Grapalat" w:hAnsi="GHEA Grapalat"/>
          <w:i/>
        </w:rPr>
      </w:pPr>
    </w:p>
    <w:p w14:paraId="6120EBF3" w14:textId="77777777" w:rsidR="00D12E3B" w:rsidRDefault="00D12E3B" w:rsidP="00B46D58">
      <w:pPr>
        <w:pStyle w:val="aa"/>
        <w:widowControl w:val="0"/>
        <w:spacing w:after="160"/>
        <w:ind w:right="-7" w:firstLine="567"/>
        <w:jc w:val="center"/>
        <w:rPr>
          <w:rFonts w:ascii="GHEA Grapalat" w:hAnsi="GHEA Grapalat"/>
          <w:i/>
        </w:rPr>
      </w:pPr>
    </w:p>
    <w:p w14:paraId="4708AAC2" w14:textId="77777777" w:rsidR="00D12E3B" w:rsidRDefault="00D12E3B" w:rsidP="00B46D58">
      <w:pPr>
        <w:pStyle w:val="aa"/>
        <w:widowControl w:val="0"/>
        <w:spacing w:after="160"/>
        <w:ind w:right="-7" w:firstLine="567"/>
        <w:jc w:val="center"/>
        <w:rPr>
          <w:rFonts w:ascii="GHEA Grapalat" w:hAnsi="GHEA Grapalat"/>
          <w:i/>
        </w:rPr>
      </w:pPr>
    </w:p>
    <w:p w14:paraId="328BBA61" w14:textId="77777777"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w:t>
      </w:r>
      <w:r w:rsidR="006626D2" w:rsidRPr="006626D2">
        <w:rPr>
          <w:rFonts w:ascii="GHEA Grapalat" w:hAnsi="GHEA Grapalat"/>
          <w:i/>
        </w:rPr>
        <w:t xml:space="preserve"> </w:t>
      </w:r>
      <w:r w:rsidR="006626D2">
        <w:rPr>
          <w:rFonts w:ascii="GHEA Grapalat" w:hAnsi="GHEA Grapalat"/>
          <w:i/>
        </w:rPr>
        <w:t>НОР АРТАМЕТСКАЯ СРЕДНЯЯ ШКОЛА</w:t>
      </w:r>
      <w:r w:rsidR="006626D2" w:rsidRPr="009044F1">
        <w:rPr>
          <w:rFonts w:ascii="GHEA Grapalat" w:hAnsi="GHEA Grapalat"/>
          <w:i/>
        </w:rPr>
        <w:t xml:space="preserve"> </w:t>
      </w:r>
      <w:r w:rsidRPr="009044F1">
        <w:rPr>
          <w:rFonts w:ascii="GHEA Grapalat" w:hAnsi="GHEA Grapalat"/>
          <w:i/>
        </w:rPr>
        <w:t>"</w:t>
      </w:r>
    </w:p>
    <w:p w14:paraId="3579F647" w14:textId="77777777" w:rsidR="00096865" w:rsidRPr="003A1EBB" w:rsidRDefault="00096865" w:rsidP="00B46D58">
      <w:pPr>
        <w:pStyle w:val="aa"/>
        <w:widowControl w:val="0"/>
        <w:spacing w:after="160"/>
        <w:ind w:right="-7" w:firstLine="567"/>
        <w:jc w:val="center"/>
        <w:rPr>
          <w:rFonts w:ascii="GHEA Grapalat" w:hAnsi="GHEA Grapalat"/>
        </w:rPr>
      </w:pPr>
    </w:p>
    <w:p w14:paraId="22E9CFDF" w14:textId="77777777" w:rsidR="000763E5" w:rsidRPr="003A1EBB" w:rsidRDefault="000763E5" w:rsidP="00B46D58">
      <w:pPr>
        <w:pStyle w:val="aa"/>
        <w:widowControl w:val="0"/>
        <w:spacing w:after="160"/>
        <w:ind w:right="-7" w:firstLine="567"/>
        <w:jc w:val="center"/>
        <w:rPr>
          <w:rFonts w:ascii="GHEA Grapalat" w:hAnsi="GHEA Grapalat"/>
        </w:rPr>
      </w:pPr>
    </w:p>
    <w:p w14:paraId="7ED85BD3" w14:textId="77777777" w:rsidR="000763E5" w:rsidRPr="003A1EBB" w:rsidRDefault="000763E5" w:rsidP="00B46D58">
      <w:pPr>
        <w:pStyle w:val="aa"/>
        <w:widowControl w:val="0"/>
        <w:spacing w:after="160"/>
        <w:ind w:right="-7" w:firstLine="567"/>
        <w:jc w:val="center"/>
        <w:rPr>
          <w:rFonts w:ascii="GHEA Grapalat" w:hAnsi="GHEA Grapalat"/>
        </w:rPr>
      </w:pPr>
    </w:p>
    <w:p w14:paraId="4D47A83C" w14:textId="77777777"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510DE5EE" w14:textId="77777777" w:rsidR="00096865" w:rsidRPr="009044F1" w:rsidRDefault="00096865" w:rsidP="00B46D58">
      <w:pPr>
        <w:pStyle w:val="aa"/>
        <w:widowControl w:val="0"/>
        <w:spacing w:after="160"/>
        <w:ind w:right="-7" w:firstLine="567"/>
        <w:jc w:val="center"/>
        <w:rPr>
          <w:rFonts w:ascii="GHEA Grapalat" w:hAnsi="GHEA Grapalat" w:cs="Sylfaen"/>
        </w:rPr>
      </w:pPr>
    </w:p>
    <w:p w14:paraId="1D3AB707" w14:textId="77777777" w:rsidR="00096865" w:rsidRPr="009044F1" w:rsidRDefault="00096865" w:rsidP="00B46D58">
      <w:pPr>
        <w:pStyle w:val="aa"/>
        <w:widowControl w:val="0"/>
        <w:spacing w:after="160"/>
        <w:ind w:right="-7" w:firstLine="567"/>
        <w:jc w:val="center"/>
        <w:rPr>
          <w:rFonts w:ascii="GHEA Grapalat" w:hAnsi="GHEA Grapalat" w:cs="Sylfaen"/>
        </w:rPr>
      </w:pPr>
    </w:p>
    <w:p w14:paraId="708C39AB" w14:textId="77777777" w:rsidR="00096865" w:rsidRPr="009044F1" w:rsidRDefault="002B32D6" w:rsidP="00B46D58">
      <w:pPr>
        <w:pStyle w:val="aa"/>
        <w:widowControl w:val="0"/>
        <w:spacing w:after="160"/>
        <w:ind w:right="-7"/>
        <w:jc w:val="center"/>
        <w:rPr>
          <w:rFonts w:ascii="GHEA Grapalat" w:hAnsi="GHEA Grapalat"/>
        </w:rPr>
      </w:pPr>
      <w:r w:rsidRPr="009044F1">
        <w:rPr>
          <w:rFonts w:ascii="GHEA Grapalat" w:hAnsi="GHEA Grapalat"/>
        </w:rPr>
        <w:t>НА ОТКРЫТЫЙ КОНКУРС, ОБЪЯВЛЕННЫЙ С ЦЕЛЬЮ ПРИОБРЕТЕНИЯ "</w:t>
      </w:r>
      <w:r w:rsidR="006626D2" w:rsidRPr="006626D2">
        <w:rPr>
          <w:rFonts w:ascii="GHEA Grapalat" w:hAnsi="GHEA Grapalat"/>
          <w:i/>
        </w:rPr>
        <w:t xml:space="preserve"> </w:t>
      </w:r>
      <w:r w:rsidR="006626D2">
        <w:rPr>
          <w:rFonts w:ascii="GHEA Grapalat" w:hAnsi="GHEA Grapalat"/>
          <w:i/>
        </w:rPr>
        <w:t>бухгалтерских услуг</w:t>
      </w:r>
      <w:r w:rsidR="006626D2" w:rsidRPr="009044F1">
        <w:rPr>
          <w:rFonts w:ascii="GHEA Grapalat" w:hAnsi="GHEA Grapalat"/>
        </w:rPr>
        <w:t xml:space="preserve"> </w:t>
      </w:r>
      <w:r w:rsidRPr="009044F1">
        <w:rPr>
          <w:rFonts w:ascii="GHEA Grapalat" w:hAnsi="GHEA Grapalat"/>
        </w:rPr>
        <w:t>" ДЛЯ НУЖД "</w:t>
      </w:r>
      <w:r w:rsidR="006626D2" w:rsidRPr="006626D2">
        <w:rPr>
          <w:rFonts w:ascii="GHEA Grapalat" w:hAnsi="GHEA Grapalat"/>
          <w:i/>
        </w:rPr>
        <w:t xml:space="preserve"> </w:t>
      </w:r>
      <w:r w:rsidR="006626D2">
        <w:rPr>
          <w:rFonts w:ascii="GHEA Grapalat" w:hAnsi="GHEA Grapalat"/>
          <w:i/>
        </w:rPr>
        <w:t>НОР АРТАМЕТСКАЯ СРЕДНЯЯ ШКОЛА</w:t>
      </w:r>
      <w:r w:rsidR="006626D2" w:rsidRPr="009044F1">
        <w:rPr>
          <w:rFonts w:ascii="GHEA Grapalat" w:hAnsi="GHEA Grapalat"/>
        </w:rPr>
        <w:t xml:space="preserve"> </w:t>
      </w:r>
      <w:r w:rsidRPr="009044F1">
        <w:rPr>
          <w:rFonts w:ascii="GHEA Grapalat" w:hAnsi="GHEA Grapalat"/>
        </w:rPr>
        <w:t>"</w:t>
      </w:r>
    </w:p>
    <w:p w14:paraId="4E8D42D1" w14:textId="77777777" w:rsidR="00CE0D95" w:rsidRPr="009044F1" w:rsidRDefault="00CE0D95" w:rsidP="00B46D58">
      <w:pPr>
        <w:pStyle w:val="aa"/>
        <w:widowControl w:val="0"/>
        <w:spacing w:after="160"/>
        <w:ind w:right="-7" w:firstLine="567"/>
        <w:jc w:val="center"/>
        <w:rPr>
          <w:rFonts w:ascii="GHEA Grapalat" w:hAnsi="GHEA Grapalat"/>
        </w:rPr>
      </w:pPr>
    </w:p>
    <w:p w14:paraId="1C4922C5" w14:textId="77777777" w:rsidR="00CE0D95" w:rsidRPr="009044F1" w:rsidRDefault="00CE0D95" w:rsidP="00B46D58">
      <w:pPr>
        <w:pStyle w:val="aa"/>
        <w:widowControl w:val="0"/>
        <w:spacing w:after="160"/>
        <w:ind w:right="-7" w:firstLine="567"/>
        <w:jc w:val="center"/>
        <w:rPr>
          <w:rFonts w:ascii="GHEA Grapalat" w:hAnsi="GHEA Grapalat"/>
        </w:rPr>
      </w:pPr>
    </w:p>
    <w:p w14:paraId="3CC7A70C" w14:textId="77777777" w:rsidR="000763E5" w:rsidRDefault="000763E5" w:rsidP="00B46D58">
      <w:pPr>
        <w:rPr>
          <w:rFonts w:ascii="GHEA Grapalat" w:hAnsi="GHEA Grapalat"/>
        </w:rPr>
      </w:pPr>
      <w:r>
        <w:rPr>
          <w:rFonts w:ascii="GHEA Grapalat" w:hAnsi="GHEA Grapalat"/>
        </w:rPr>
        <w:br w:type="page"/>
      </w:r>
    </w:p>
    <w:p w14:paraId="52605C23"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55BB9051"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179C58F5"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40D6733" w14:textId="77777777" w:rsidR="00160AE4" w:rsidRPr="009044F1" w:rsidRDefault="00160AE4" w:rsidP="00B46D58">
      <w:pPr>
        <w:widowControl w:val="0"/>
        <w:spacing w:after="160"/>
        <w:ind w:firstLine="567"/>
        <w:jc w:val="center"/>
        <w:rPr>
          <w:rFonts w:ascii="GHEA Grapalat" w:hAnsi="GHEA Grapalat"/>
          <w:i/>
        </w:rPr>
      </w:pPr>
    </w:p>
    <w:p w14:paraId="713CF235" w14:textId="77777777" w:rsidR="00EA17BD" w:rsidRPr="00A46A49" w:rsidRDefault="00EA17BD" w:rsidP="00EA17BD">
      <w:pPr>
        <w:widowControl w:val="0"/>
        <w:jc w:val="center"/>
        <w:rPr>
          <w:rFonts w:ascii="GHEA Grapalat" w:hAnsi="GHEA Grapalat"/>
        </w:rPr>
      </w:pPr>
      <w:r>
        <w:rPr>
          <w:rFonts w:ascii="GHEA Grapalat" w:hAnsi="GHEA Grapalat"/>
          <w:i/>
        </w:rPr>
        <w:t>Предоставление бухгалтерских услуг</w:t>
      </w:r>
      <w:r w:rsidRPr="00A46A49">
        <w:rPr>
          <w:rFonts w:ascii="GHEA Grapalat" w:hAnsi="GHEA Grapalat"/>
          <w:i/>
        </w:rPr>
        <w:t xml:space="preserve"> </w:t>
      </w:r>
      <w:r w:rsidRPr="009044F1">
        <w:rPr>
          <w:rFonts w:ascii="GHEA Grapalat" w:hAnsi="GHEA Grapalat"/>
        </w:rPr>
        <w:t xml:space="preserve"> </w:t>
      </w:r>
      <w:r w:rsidRPr="002E069D">
        <w:rPr>
          <w:rFonts w:ascii="GHEA Grapalat" w:hAnsi="GHEA Grapalat"/>
          <w:b/>
        </w:rPr>
        <w:t>ДЛЯ НУЖД</w:t>
      </w:r>
      <w:r w:rsidRPr="00EC400D">
        <w:rPr>
          <w:rFonts w:ascii="GHEA Grapalat" w:hAnsi="GHEA Grapalat"/>
        </w:rPr>
        <w:t xml:space="preserve"> </w:t>
      </w:r>
      <w:r>
        <w:rPr>
          <w:rFonts w:ascii="GHEA Grapalat" w:hAnsi="GHEA Grapalat"/>
          <w:i/>
        </w:rPr>
        <w:t>“НОР АРТАМЕТСКАЯ СРЕДНЯЯ ШКОЛА”</w:t>
      </w:r>
    </w:p>
    <w:p w14:paraId="4A24BD8F" w14:textId="77777777" w:rsidR="00EA17BD" w:rsidRDefault="00EA17BD" w:rsidP="00EA17BD">
      <w:pPr>
        <w:widowControl w:val="0"/>
        <w:spacing w:after="160"/>
        <w:jc w:val="center"/>
        <w:rPr>
          <w:rFonts w:ascii="GHEA Grapalat" w:hAnsi="GHEA Grapalat"/>
          <w:b/>
        </w:rPr>
      </w:pPr>
    </w:p>
    <w:p w14:paraId="7E88FCC6" w14:textId="77777777" w:rsidR="00160AE4" w:rsidRPr="003A1EBB" w:rsidRDefault="00160AE4" w:rsidP="00B46D58">
      <w:pPr>
        <w:widowControl w:val="0"/>
        <w:spacing w:after="160"/>
        <w:ind w:firstLine="567"/>
        <w:jc w:val="center"/>
        <w:rPr>
          <w:rFonts w:ascii="GHEA Grapalat" w:hAnsi="GHEA Grapalat"/>
        </w:rPr>
      </w:pPr>
    </w:p>
    <w:p w14:paraId="6856325C" w14:textId="7777777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14:paraId="4DD6EC21" w14:textId="77777777" w:rsidR="00C67E80" w:rsidRPr="009044F1" w:rsidRDefault="00C67E80" w:rsidP="00B46D58">
      <w:pPr>
        <w:widowControl w:val="0"/>
        <w:spacing w:after="160"/>
        <w:jc w:val="center"/>
        <w:rPr>
          <w:rFonts w:ascii="GHEA Grapalat" w:hAnsi="GHEA Grapalat" w:cs="Sylfaen"/>
          <w:b/>
        </w:rPr>
      </w:pPr>
    </w:p>
    <w:p w14:paraId="492D9FBB"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7655986E" w14:textId="77777777" w:rsidR="002E069D" w:rsidRPr="008842CE" w:rsidRDefault="002E069D" w:rsidP="00B46D58">
      <w:pPr>
        <w:widowControl w:val="0"/>
        <w:spacing w:after="160"/>
        <w:jc w:val="center"/>
        <w:rPr>
          <w:rFonts w:ascii="GHEA Grapalat" w:hAnsi="GHEA Grapalat"/>
        </w:rPr>
      </w:pPr>
    </w:p>
    <w:p w14:paraId="4CC5A973"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560273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3712DD7D"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69C7C36C"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2FA0FD39"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4E1F384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1EBE6A43" w14:textId="77777777" w:rsidR="00096865" w:rsidRPr="00EA17BD" w:rsidRDefault="00087A30" w:rsidP="00B46D58">
      <w:pPr>
        <w:widowControl w:val="0"/>
        <w:tabs>
          <w:tab w:val="left" w:pos="1134"/>
        </w:tabs>
        <w:spacing w:after="160"/>
        <w:ind w:left="1134" w:hanging="567"/>
        <w:jc w:val="both"/>
        <w:rPr>
          <w:rFonts w:ascii="GHEA Grapalat" w:hAnsi="GHEA Grapalat"/>
          <w:strike/>
        </w:rPr>
      </w:pPr>
      <w:r w:rsidRPr="00EA17BD">
        <w:rPr>
          <w:rFonts w:ascii="GHEA Grapalat" w:hAnsi="GHEA Grapalat"/>
          <w:strike/>
        </w:rPr>
        <w:t>7.</w:t>
      </w:r>
      <w:r w:rsidR="005D191A" w:rsidRPr="00EA17BD">
        <w:rPr>
          <w:rFonts w:ascii="GHEA Grapalat" w:hAnsi="GHEA Grapalat"/>
          <w:strike/>
        </w:rPr>
        <w:tab/>
      </w:r>
      <w:r w:rsidRPr="00EA17BD">
        <w:rPr>
          <w:rFonts w:ascii="GHEA Grapalat" w:hAnsi="GHEA Grapalat"/>
          <w:strike/>
        </w:rPr>
        <w:t>Обеспечение заявки</w:t>
      </w:r>
      <w:r w:rsidRPr="00EA17BD">
        <w:rPr>
          <w:rStyle w:val="af6"/>
          <w:rFonts w:ascii="GHEA Grapalat" w:hAnsi="GHEA Grapalat"/>
          <w:strike/>
        </w:rPr>
        <w:footnoteReference w:id="2"/>
      </w:r>
      <w:r w:rsidRPr="00EA17BD">
        <w:rPr>
          <w:rFonts w:ascii="GHEA Grapalat" w:hAnsi="GHEA Grapalat"/>
          <w:strike/>
        </w:rPr>
        <w:t xml:space="preserve"> </w:t>
      </w:r>
    </w:p>
    <w:p w14:paraId="09FF52DA"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31A25C0"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3D270533"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CFF5630"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0A9A2F0E"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80BE7BA" w14:textId="77777777" w:rsidR="00520F57" w:rsidRDefault="00520F57" w:rsidP="00B46D58">
      <w:pPr>
        <w:widowControl w:val="0"/>
        <w:spacing w:after="160"/>
        <w:jc w:val="center"/>
        <w:rPr>
          <w:rFonts w:ascii="GHEA Grapalat" w:hAnsi="GHEA Grapalat"/>
          <w:b/>
        </w:rPr>
      </w:pPr>
    </w:p>
    <w:p w14:paraId="5BC5BAE3" w14:textId="77777777" w:rsidR="00520F57" w:rsidRDefault="00520F57" w:rsidP="00B46D58">
      <w:pPr>
        <w:widowControl w:val="0"/>
        <w:spacing w:after="160"/>
        <w:jc w:val="center"/>
        <w:rPr>
          <w:rFonts w:ascii="GHEA Grapalat" w:hAnsi="GHEA Grapalat"/>
          <w:b/>
        </w:rPr>
      </w:pPr>
    </w:p>
    <w:p w14:paraId="4B9F7B05"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403F3F84" w14:textId="77777777" w:rsidR="008842CE" w:rsidRPr="00374F4A" w:rsidRDefault="008842CE" w:rsidP="00B46D58">
      <w:pPr>
        <w:widowControl w:val="0"/>
        <w:spacing w:after="160"/>
        <w:jc w:val="center"/>
        <w:rPr>
          <w:rFonts w:ascii="GHEA Grapalat" w:hAnsi="GHEA Grapalat"/>
          <w:b/>
        </w:rPr>
      </w:pPr>
    </w:p>
    <w:p w14:paraId="5574767B" w14:textId="77777777"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14:paraId="6FF22A1E" w14:textId="77777777" w:rsidR="00520F57" w:rsidRPr="008842CE" w:rsidRDefault="00520F57" w:rsidP="00B46D58">
      <w:pPr>
        <w:widowControl w:val="0"/>
        <w:spacing w:after="160"/>
        <w:jc w:val="center"/>
        <w:rPr>
          <w:rFonts w:ascii="GHEA Grapalat" w:hAnsi="GHEA Grapalat"/>
          <w:b/>
        </w:rPr>
      </w:pPr>
    </w:p>
    <w:p w14:paraId="3846AE25"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0A9394FD"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AC775B1"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14:paraId="30FAE197" w14:textId="77777777" w:rsidR="00E17B7F" w:rsidRDefault="00E17B7F">
      <w:pPr>
        <w:rPr>
          <w:rFonts w:ascii="GHEA Grapalat" w:hAnsi="GHEA Grapalat"/>
          <w:spacing w:val="-6"/>
        </w:rPr>
      </w:pPr>
      <w:r>
        <w:rPr>
          <w:rFonts w:ascii="GHEA Grapalat" w:hAnsi="GHEA Grapalat"/>
          <w:spacing w:val="-6"/>
        </w:rPr>
        <w:br w:type="page"/>
      </w:r>
    </w:p>
    <w:p w14:paraId="23AD32FA" w14:textId="77777777"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2563FA">
        <w:rPr>
          <w:rFonts w:ascii="GHEA Grapalat" w:hAnsi="GHEA Grapalat"/>
          <w:spacing w:val="-6"/>
        </w:rPr>
        <w:t>ՀՀԿՈՏ-ՆՈՐ ԱՐՏԱՄԵՏ-ՄԴ-ԳՀԾՁԲ-23/17</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4689617C"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F6DA286"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4C00A54D"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D264C5" w14:textId="77777777"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14:paraId="5570C5B0" w14:textId="77777777"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625CCEE5" w14:textId="77777777" w:rsidR="00096865" w:rsidRPr="009044F1" w:rsidRDefault="00096865" w:rsidP="00B46D58">
      <w:pPr>
        <w:pStyle w:val="3"/>
        <w:keepNext w:val="0"/>
        <w:widowControl w:val="0"/>
        <w:spacing w:after="160" w:line="240" w:lineRule="auto"/>
        <w:rPr>
          <w:rFonts w:ascii="GHEA Grapalat" w:hAnsi="GHEA Grapalat"/>
          <w:sz w:val="24"/>
          <w:szCs w:val="24"/>
        </w:rPr>
      </w:pPr>
    </w:p>
    <w:p w14:paraId="1D7A1EDB"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0FE6E1B" w14:textId="77777777" w:rsidR="002563FA" w:rsidRPr="009044F1" w:rsidRDefault="002563FA" w:rsidP="002563FA">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394732" w:rsidRPr="00394732">
        <w:rPr>
          <w:rFonts w:ascii="GHEA Grapalat" w:hAnsi="GHEA Grapalat"/>
        </w:rPr>
        <w:t xml:space="preserve"> </w:t>
      </w:r>
      <w:r w:rsidR="00394732">
        <w:rPr>
          <w:rFonts w:ascii="GHEA Grapalat" w:hAnsi="GHEA Grapalat"/>
        </w:rPr>
        <w:t>бухгалтерских услуг</w:t>
      </w:r>
      <w:r w:rsidR="00394732"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Pr>
          <w:rFonts w:ascii="GHEA Grapalat" w:hAnsi="GHEA Grapalat"/>
          <w:i w:val="0"/>
          <w:sz w:val="24"/>
          <w:szCs w:val="24"/>
        </w:rPr>
        <w:t>услуга</w:t>
      </w:r>
      <w:r w:rsidRPr="009044F1">
        <w:rPr>
          <w:rFonts w:ascii="GHEA Grapalat" w:hAnsi="GHEA Grapalat"/>
          <w:i w:val="0"/>
          <w:sz w:val="24"/>
          <w:szCs w:val="24"/>
        </w:rPr>
        <w:t>) для нужд "</w:t>
      </w:r>
      <w:r w:rsidR="0052501C" w:rsidRPr="0052501C">
        <w:rPr>
          <w:rFonts w:ascii="GHEA Grapalat" w:hAnsi="GHEA Grapalat"/>
        </w:rPr>
        <w:t xml:space="preserve"> </w:t>
      </w:r>
      <w:r w:rsidR="0052501C">
        <w:rPr>
          <w:rFonts w:ascii="GHEA Grapalat" w:hAnsi="GHEA Grapalat"/>
        </w:rPr>
        <w:t>НОР АРТАМЕТСКАЯ СРЕДНЯЯ ШКОЛА</w:t>
      </w:r>
      <w:r w:rsidR="0052501C" w:rsidRPr="009044F1">
        <w:rPr>
          <w:rFonts w:ascii="GHEA Grapalat" w:hAnsi="GHEA Grapalat"/>
          <w:i w:val="0"/>
          <w:sz w:val="24"/>
          <w:szCs w:val="24"/>
        </w:rPr>
        <w:t xml:space="preserve"> </w:t>
      </w:r>
      <w:r w:rsidRPr="009044F1">
        <w:rPr>
          <w:rFonts w:ascii="GHEA Grapalat" w:hAnsi="GHEA Grapalat"/>
          <w:i w:val="0"/>
          <w:sz w:val="24"/>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2563FA" w:rsidRPr="009044F1" w14:paraId="7A6B1308" w14:textId="77777777" w:rsidTr="003F7632">
        <w:trPr>
          <w:jc w:val="center"/>
        </w:trPr>
        <w:tc>
          <w:tcPr>
            <w:tcW w:w="2634" w:type="dxa"/>
            <w:gridSpan w:val="2"/>
            <w:vAlign w:val="center"/>
          </w:tcPr>
          <w:p w14:paraId="6BD2E4A3" w14:textId="77777777" w:rsidR="002563FA" w:rsidRPr="009044F1" w:rsidRDefault="002563FA" w:rsidP="003F7632">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14:paraId="149A3189" w14:textId="77777777" w:rsidR="002563FA" w:rsidRPr="009044F1" w:rsidRDefault="002563FA" w:rsidP="003F7632">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563FA" w:rsidRPr="009044F1" w14:paraId="48703BEB" w14:textId="77777777" w:rsidTr="003F7632">
        <w:trPr>
          <w:jc w:val="center"/>
        </w:trPr>
        <w:tc>
          <w:tcPr>
            <w:tcW w:w="1216" w:type="dxa"/>
            <w:vAlign w:val="center"/>
          </w:tcPr>
          <w:p w14:paraId="78C617EF" w14:textId="77777777" w:rsidR="002563FA" w:rsidRPr="009044F1" w:rsidRDefault="002563FA" w:rsidP="003F7632">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14:paraId="629119BE" w14:textId="77777777" w:rsidR="002563FA" w:rsidRPr="00970424" w:rsidRDefault="002563FA" w:rsidP="003F7632">
            <w:pPr>
              <w:pStyle w:val="23"/>
              <w:widowControl w:val="0"/>
              <w:spacing w:after="120" w:line="240" w:lineRule="auto"/>
              <w:ind w:firstLine="0"/>
              <w:jc w:val="center"/>
              <w:rPr>
                <w:rFonts w:ascii="GHEA Grapalat" w:hAnsi="GHEA Grapalat"/>
                <w:b/>
                <w:i/>
                <w:sz w:val="24"/>
                <w:szCs w:val="24"/>
              </w:rPr>
            </w:pPr>
            <w:r w:rsidRPr="00CC4481">
              <w:rPr>
                <w:rFonts w:ascii="GHEA Grapalat" w:hAnsi="GHEA Grapalat"/>
                <w:b/>
                <w:i/>
                <w:sz w:val="24"/>
                <w:szCs w:val="24"/>
              </w:rPr>
              <w:t>(прогнозируемая) общая цена покупки</w:t>
            </w:r>
          </w:p>
        </w:tc>
        <w:tc>
          <w:tcPr>
            <w:tcW w:w="6600" w:type="dxa"/>
            <w:vMerge/>
            <w:vAlign w:val="center"/>
          </w:tcPr>
          <w:p w14:paraId="739579D8" w14:textId="77777777" w:rsidR="002563FA" w:rsidRPr="009044F1" w:rsidRDefault="002563FA" w:rsidP="003F7632">
            <w:pPr>
              <w:pStyle w:val="23"/>
              <w:widowControl w:val="0"/>
              <w:spacing w:after="120" w:line="240" w:lineRule="auto"/>
              <w:ind w:firstLine="0"/>
              <w:rPr>
                <w:rFonts w:ascii="GHEA Grapalat" w:hAnsi="GHEA Grapalat"/>
                <w:sz w:val="24"/>
                <w:szCs w:val="24"/>
                <w:u w:val="single"/>
              </w:rPr>
            </w:pPr>
          </w:p>
        </w:tc>
      </w:tr>
      <w:tr w:rsidR="002563FA" w:rsidRPr="009044F1" w14:paraId="32A0C28E" w14:textId="77777777" w:rsidTr="003F7632">
        <w:trPr>
          <w:jc w:val="center"/>
        </w:trPr>
        <w:tc>
          <w:tcPr>
            <w:tcW w:w="1216" w:type="dxa"/>
            <w:vAlign w:val="center"/>
          </w:tcPr>
          <w:p w14:paraId="14B7884E" w14:textId="77777777" w:rsidR="002563FA" w:rsidRPr="009044F1" w:rsidRDefault="002563FA" w:rsidP="003F7632">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14:paraId="7C7A086B" w14:textId="1BAAF4C8" w:rsidR="00CB55A8" w:rsidRDefault="00824E6F" w:rsidP="00CB55A8">
            <w:pPr>
              <w:jc w:val="center"/>
              <w:rPr>
                <w:rFonts w:ascii="Arial Armenian" w:hAnsi="Arial Armenian" w:cs="Calibri"/>
                <w:color w:val="000000"/>
                <w:sz w:val="22"/>
                <w:szCs w:val="22"/>
              </w:rPr>
            </w:pPr>
            <w:r>
              <w:rPr>
                <w:rFonts w:ascii="Arial Armenian" w:hAnsi="Arial Armenian" w:cs="Calibri"/>
                <w:color w:val="000000"/>
                <w:sz w:val="22"/>
                <w:szCs w:val="22"/>
              </w:rPr>
              <w:t>3 500 000</w:t>
            </w:r>
          </w:p>
          <w:p w14:paraId="5FF4DB52" w14:textId="4678741F" w:rsidR="002563FA" w:rsidRPr="00CC4481" w:rsidRDefault="002563FA" w:rsidP="002563FA">
            <w:pPr>
              <w:pStyle w:val="23"/>
              <w:widowControl w:val="0"/>
              <w:spacing w:after="120" w:line="240" w:lineRule="auto"/>
              <w:ind w:firstLine="0"/>
              <w:jc w:val="center"/>
              <w:rPr>
                <w:rFonts w:ascii="GHEA Grapalat" w:hAnsi="GHEA Grapalat"/>
                <w:sz w:val="24"/>
                <w:szCs w:val="24"/>
                <w:lang w:val="en-US"/>
              </w:rPr>
            </w:pPr>
          </w:p>
        </w:tc>
        <w:tc>
          <w:tcPr>
            <w:tcW w:w="6600" w:type="dxa"/>
            <w:vAlign w:val="center"/>
          </w:tcPr>
          <w:p w14:paraId="4F8EC177" w14:textId="77777777" w:rsidR="002563FA" w:rsidRPr="00394732" w:rsidRDefault="002563FA" w:rsidP="00394732">
            <w:pPr>
              <w:pStyle w:val="23"/>
              <w:widowControl w:val="0"/>
              <w:spacing w:after="120" w:line="240" w:lineRule="auto"/>
              <w:ind w:firstLine="0"/>
              <w:jc w:val="left"/>
              <w:rPr>
                <w:rFonts w:ascii="GHEA Grapalat" w:hAnsi="GHEA Grapalat"/>
                <w:b/>
                <w:i/>
                <w:sz w:val="24"/>
                <w:szCs w:val="24"/>
              </w:rPr>
            </w:pPr>
            <w:r w:rsidRPr="00394732">
              <w:rPr>
                <w:rFonts w:ascii="GHEA Grapalat" w:hAnsi="GHEA Grapalat"/>
                <w:b/>
                <w:i/>
                <w:sz w:val="24"/>
                <w:szCs w:val="24"/>
              </w:rPr>
              <w:t>"</w:t>
            </w:r>
            <w:r w:rsidR="00394732" w:rsidRPr="00394732">
              <w:rPr>
                <w:rFonts w:ascii="GHEA Grapalat" w:hAnsi="GHEA Grapalat"/>
                <w:b/>
                <w:i/>
                <w:sz w:val="24"/>
                <w:szCs w:val="24"/>
              </w:rPr>
              <w:t xml:space="preserve"> бухгалтерских услуги</w:t>
            </w:r>
            <w:r w:rsidRPr="00394732">
              <w:rPr>
                <w:rFonts w:ascii="GHEA Grapalat" w:hAnsi="GHEA Grapalat"/>
                <w:b/>
                <w:i/>
                <w:sz w:val="24"/>
                <w:szCs w:val="24"/>
              </w:rPr>
              <w:t>"</w:t>
            </w:r>
          </w:p>
        </w:tc>
      </w:tr>
    </w:tbl>
    <w:p w14:paraId="5C5490A2"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14:paraId="333D88E5" w14:textId="77777777"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14:paraId="5AB97E33" w14:textId="77777777" w:rsidR="00096865" w:rsidRPr="009044F1" w:rsidRDefault="00096865" w:rsidP="00B46D58">
      <w:pPr>
        <w:widowControl w:val="0"/>
        <w:spacing w:after="160"/>
        <w:ind w:firstLine="567"/>
        <w:jc w:val="center"/>
        <w:rPr>
          <w:rFonts w:ascii="GHEA Grapalat" w:hAnsi="GHEA Grapalat" w:cs="Sylfaen"/>
          <w:i/>
        </w:rPr>
      </w:pPr>
    </w:p>
    <w:p w14:paraId="192B4F8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2D96E88D" w14:textId="77777777" w:rsidR="00BD2C67" w:rsidRPr="001115E9" w:rsidRDefault="00BD2C67" w:rsidP="00B46D58">
      <w:pPr>
        <w:widowControl w:val="0"/>
        <w:tabs>
          <w:tab w:val="left" w:pos="1134"/>
        </w:tabs>
        <w:spacing w:after="160"/>
        <w:ind w:firstLine="567"/>
        <w:jc w:val="both"/>
        <w:rPr>
          <w:rFonts w:ascii="GHEA Grapalat" w:hAnsi="GHEA Grapalat"/>
        </w:rPr>
      </w:pPr>
    </w:p>
    <w:p w14:paraId="11644264"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E53AFA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7B864B6B"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14:paraId="6A083916"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E1385B" w:rsidRPr="003A1EBB">
        <w:rPr>
          <w:rFonts w:ascii="GHEA Grapalat" w:hAnsi="GHEA Grapalat"/>
        </w:rPr>
        <w:tab/>
      </w:r>
      <w:r w:rsidR="00E231AD">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14:paraId="5882EC83"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31B8508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6F63D50"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F9AD99D" w14:textId="77777777"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29B34AC" w14:textId="77777777"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7740A61D" w14:textId="77777777" w:rsidR="004004A3" w:rsidRPr="004004A3" w:rsidRDefault="004004A3" w:rsidP="004004A3">
      <w:pPr>
        <w:widowControl w:val="0"/>
        <w:tabs>
          <w:tab w:val="left" w:pos="1134"/>
        </w:tabs>
        <w:ind w:left="66"/>
        <w:contextualSpacing/>
        <w:jc w:val="both"/>
        <w:rPr>
          <w:rFonts w:ascii="GHEA Grapalat" w:hAnsi="GHEA Grapalat" w:cs="Sylfaen"/>
        </w:rPr>
      </w:pPr>
    </w:p>
    <w:p w14:paraId="06319B81" w14:textId="77777777"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14:paraId="382745CE" w14:textId="77777777" w:rsidR="004004A3" w:rsidRPr="009044F1" w:rsidRDefault="004004A3" w:rsidP="00B46D58">
      <w:pPr>
        <w:widowControl w:val="0"/>
        <w:tabs>
          <w:tab w:val="left" w:pos="1134"/>
        </w:tabs>
        <w:spacing w:after="160"/>
        <w:ind w:firstLine="567"/>
        <w:jc w:val="both"/>
        <w:rPr>
          <w:rFonts w:ascii="GHEA Grapalat" w:hAnsi="GHEA Grapalat" w:cs="Sylfaen"/>
        </w:rPr>
      </w:pPr>
    </w:p>
    <w:p w14:paraId="55ADD48A"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8BF90C5" w14:textId="77777777"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14:paraId="382198DA"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BF1C160"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04948C7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51DC9B9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174A208A"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11CF0D7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4F43BAE9"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466571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527A3B0"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2CBF4F8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425A0D63"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w:t>
      </w:r>
      <w:r w:rsidRPr="009044F1">
        <w:rPr>
          <w:rFonts w:ascii="GHEA Grapalat" w:hAnsi="GHEA Grapalat"/>
          <w:color w:val="000000"/>
        </w:rPr>
        <w:lastRenderedPageBreak/>
        <w:t>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13C05CAB" w14:textId="77777777"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5AFCD7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5469EA54"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E4F76C6" w14:textId="77777777"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14:paraId="498C771A" w14:textId="77777777"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14:paraId="2CC1ECF3"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6ABEB37"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2C6B54A7" w14:textId="77777777"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14:paraId="2C9B62EF" w14:textId="77777777"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14:paraId="602F439D" w14:textId="77777777" w:rsidR="00FE2CCB" w:rsidRDefault="00FE2CCB" w:rsidP="00407DB3">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p>
    <w:p w14:paraId="1041C13E" w14:textId="77777777"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14:paraId="459F2DE2" w14:textId="77777777" w:rsidR="00FE2CCB" w:rsidRDefault="00FE2CCB" w:rsidP="00B46D58">
      <w:pPr>
        <w:pStyle w:val="23"/>
        <w:widowControl w:val="0"/>
        <w:tabs>
          <w:tab w:val="left" w:pos="1134"/>
        </w:tabs>
        <w:spacing w:after="160" w:line="240" w:lineRule="auto"/>
        <w:ind w:firstLine="567"/>
        <w:rPr>
          <w:rFonts w:ascii="GHEA Grapalat" w:hAnsi="GHEA Grapalat"/>
          <w:sz w:val="24"/>
          <w:szCs w:val="24"/>
        </w:rPr>
      </w:pPr>
    </w:p>
    <w:p w14:paraId="06B00016" w14:textId="77777777" w:rsidR="00BD2C67" w:rsidRPr="001115E9" w:rsidRDefault="00BD2C67" w:rsidP="00B46D58">
      <w:pPr>
        <w:widowControl w:val="0"/>
        <w:spacing w:after="160"/>
        <w:jc w:val="center"/>
        <w:rPr>
          <w:rFonts w:ascii="GHEA Grapalat" w:hAnsi="GHEA Grapalat"/>
          <w:b/>
        </w:rPr>
      </w:pPr>
    </w:p>
    <w:p w14:paraId="28FFFC53" w14:textId="77777777" w:rsidR="00096865" w:rsidRPr="00BD2C67" w:rsidRDefault="00ED2352" w:rsidP="00B46D58">
      <w:pPr>
        <w:widowControl w:val="0"/>
        <w:spacing w:after="160"/>
        <w:jc w:val="center"/>
        <w:rPr>
          <w:rFonts w:ascii="GHEA Grapalat" w:hAnsi="GHEA Grapalat"/>
          <w:b/>
        </w:rPr>
      </w:pPr>
      <w:r>
        <w:rPr>
          <w:rFonts w:ascii="GHEA Grapalat" w:hAnsi="GHEA Grapalat"/>
          <w:b/>
        </w:rPr>
        <w:lastRenderedPageBreak/>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F7FB5B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616A5AAF"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4825D08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DBCB209"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7B0706EA"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w:t>
      </w:r>
      <w:r w:rsidRPr="009044F1">
        <w:rPr>
          <w:rFonts w:ascii="GHEA Grapalat" w:hAnsi="GHEA Grapalat"/>
        </w:rPr>
        <w:lastRenderedPageBreak/>
        <w:t xml:space="preserve">опубликовывается объявление о внесении изменений и условиях их предоставления. </w:t>
      </w:r>
    </w:p>
    <w:p w14:paraId="57A144C1"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60D782CB"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Pr>
          <w:rStyle w:val="af6"/>
          <w:rFonts w:ascii="GHEA Grapalat" w:hAnsi="GHEA Grapalat"/>
        </w:rPr>
        <w:footnoteReference w:customMarkFollows="1" w:id="4"/>
        <w:t>6</w:t>
      </w:r>
      <w:r w:rsidRPr="009044F1">
        <w:rPr>
          <w:rFonts w:ascii="GHEA Grapalat" w:hAnsi="GHEA Grapalat"/>
        </w:rPr>
        <w:t xml:space="preserve">. </w:t>
      </w:r>
    </w:p>
    <w:p w14:paraId="46C1880D" w14:textId="77777777" w:rsidR="00B051BE" w:rsidRPr="009044F1" w:rsidRDefault="00B051BE" w:rsidP="00B46D58">
      <w:pPr>
        <w:widowControl w:val="0"/>
        <w:spacing w:after="160"/>
        <w:jc w:val="center"/>
        <w:rPr>
          <w:rFonts w:ascii="GHEA Grapalat" w:hAnsi="GHEA Grapalat"/>
          <w:b/>
        </w:rPr>
      </w:pPr>
    </w:p>
    <w:p w14:paraId="098D408E"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0AF2354C"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8F35072"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961E2DA"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B48C34D"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71792F6B" w14:textId="77777777" w:rsidR="000371A2" w:rsidRDefault="000371A2" w:rsidP="006D3CB9">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Pr>
          <w:rFonts w:ascii="GHEA Grapalat" w:hAnsi="GHEA Grapalat"/>
          <w:sz w:val="24"/>
          <w:szCs w:val="24"/>
          <w:vertAlign w:val="subscript"/>
        </w:rPr>
        <w:t>место подачи заявок</w:t>
      </w:r>
      <w:r>
        <w:rPr>
          <w:rFonts w:ascii="GHEA Grapalat" w:hAnsi="GHEA Grapalat"/>
          <w:sz w:val="24"/>
          <w:szCs w:val="24"/>
        </w:rPr>
        <w:t>" не позднее, чем "</w:t>
      </w:r>
      <w:r>
        <w:rPr>
          <w:rFonts w:ascii="GHEA Grapalat" w:hAnsi="GHEA Grapalat"/>
          <w:sz w:val="24"/>
          <w:szCs w:val="24"/>
          <w:vertAlign w:val="subscript"/>
        </w:rPr>
        <w:t>окончательный срок подачи заявок</w:t>
      </w:r>
      <w:r>
        <w:rPr>
          <w:rFonts w:ascii="GHEA Grapalat" w:hAnsi="GHEA Grapalat"/>
          <w:sz w:val="24"/>
          <w:szCs w:val="24"/>
        </w:rPr>
        <w:t xml:space="preserve">" часов "—"-го дня с даты опубликования в бюллетене объявления и приглашения на настоящую процедуру. </w:t>
      </w:r>
    </w:p>
    <w:p w14:paraId="511D22E4" w14:textId="77777777"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Fonts w:ascii="GHEA Grapalat" w:hAnsi="GHEA Grapalat"/>
          <w:sz w:val="22"/>
          <w:szCs w:val="22"/>
          <w:vertAlign w:val="subscript"/>
        </w:rPr>
        <w:t>имя, фамилия секретаря комиссии</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w:t>
      </w:r>
      <w:r>
        <w:rPr>
          <w:rFonts w:ascii="GHEA Grapalat" w:hAnsi="GHEA Grapalat"/>
          <w:sz w:val="24"/>
          <w:szCs w:val="24"/>
        </w:rPr>
        <w:lastRenderedPageBreak/>
        <w:t xml:space="preserve">подачи заявок, в журнале регистрации не регистрируются, и в течение двух рабочих дней, следующих за днем их получения, возвращаются секретарем. </w:t>
      </w:r>
    </w:p>
    <w:p w14:paraId="65D06AF4" w14:textId="77777777" w:rsidR="00A12B60" w:rsidRPr="00BD2C67" w:rsidRDefault="00A12B60" w:rsidP="00B46D58">
      <w:pPr>
        <w:pStyle w:val="23"/>
        <w:widowControl w:val="0"/>
        <w:tabs>
          <w:tab w:val="left" w:pos="1134"/>
        </w:tabs>
        <w:spacing w:after="160" w:line="240" w:lineRule="auto"/>
        <w:ind w:firstLine="567"/>
        <w:rPr>
          <w:rFonts w:ascii="GHEA Grapalat" w:hAnsi="GHEA Grapalat"/>
          <w:sz w:val="24"/>
          <w:szCs w:val="24"/>
        </w:rPr>
      </w:pPr>
    </w:p>
    <w:p w14:paraId="07A40296"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3A03F634"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45090E32"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07725DD3"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498609F8"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36395047"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4FC97DD2"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14:paraId="7FECCCCF"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A7A1424"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5"/>
        <w:t>7</w:t>
      </w:r>
    </w:p>
    <w:p w14:paraId="78637521"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1A915AD7"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556BAA7"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B437C9E" w14:textId="77777777" w:rsidR="00721677" w:rsidRDefault="00721677" w:rsidP="00B46D58">
      <w:pPr>
        <w:jc w:val="both"/>
        <w:rPr>
          <w:rFonts w:ascii="GHEA Grapalat" w:hAnsi="GHEA Grapalat" w:cs="Sylfaen"/>
        </w:rPr>
      </w:pPr>
      <w:r>
        <w:rPr>
          <w:rFonts w:ascii="GHEA Grapalat" w:hAnsi="GHEA Grapalat" w:cs="Sylfaen"/>
        </w:rPr>
        <w:lastRenderedPageBreak/>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6710C570"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9734643"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265B3363"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13CF158A"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A7A07EF"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068F032A"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37792399" w14:textId="77777777"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w:t>
      </w:r>
      <w:r w:rsidR="007861DD">
        <w:rPr>
          <w:rFonts w:ascii="GHEA Grapalat" w:hAnsi="GHEA Grapalat"/>
          <w:sz w:val="24"/>
          <w:szCs w:val="24"/>
        </w:rPr>
        <w:t>ц</w:t>
      </w:r>
      <w:r>
        <w:rPr>
          <w:rFonts w:ascii="GHEA Grapalat" w:hAnsi="GHEA Grapalat"/>
          <w:sz w:val="24"/>
          <w:szCs w:val="24"/>
        </w:rPr>
        <w:t>xУxК</w:t>
      </w:r>
      <w:r w:rsidR="007861DD">
        <w:rPr>
          <w:rFonts w:ascii="GHEA Grapalat" w:hAnsi="GHEA Grapalat"/>
          <w:sz w:val="24"/>
          <w:szCs w:val="24"/>
        </w:rPr>
        <w:t>, где:</w:t>
      </w:r>
    </w:p>
    <w:p w14:paraId="3D57670B"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r w:rsidR="00F00004">
        <w:rPr>
          <w:rFonts w:ascii="GHEA Grapalat" w:hAnsi="GHEA Grapalat"/>
          <w:sz w:val="24"/>
          <w:szCs w:val="24"/>
        </w:rPr>
        <w:t>,</w:t>
      </w:r>
    </w:p>
    <w:p w14:paraId="5D18EF41"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-итоговая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14:paraId="209F7DC9"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СЦ- совокупность максимальных единиц цен, установленных для оказания </w:t>
      </w:r>
      <w:r>
        <w:rPr>
          <w:rFonts w:ascii="GHEA Grapalat" w:hAnsi="GHEA Grapalat"/>
          <w:sz w:val="24"/>
          <w:szCs w:val="24"/>
        </w:rPr>
        <w:lastRenderedPageBreak/>
        <w:t>услуги</w:t>
      </w:r>
      <w:r w:rsidR="00F00004">
        <w:rPr>
          <w:rFonts w:ascii="GHEA Grapalat" w:hAnsi="GHEA Grapalat"/>
          <w:sz w:val="24"/>
          <w:szCs w:val="24"/>
        </w:rPr>
        <w:t>,</w:t>
      </w:r>
    </w:p>
    <w:p w14:paraId="21A95473"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r w:rsidR="00F00004">
        <w:rPr>
          <w:rFonts w:ascii="GHEA Grapalat" w:hAnsi="GHEA Grapalat"/>
          <w:sz w:val="24"/>
          <w:szCs w:val="24"/>
        </w:rPr>
        <w:t>,</w:t>
      </w:r>
    </w:p>
    <w:p w14:paraId="78197DBD" w14:textId="77777777"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14:paraId="04F9C42F"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7CE7F0C0"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690BDFFF"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079D295C"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33485B3B"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79E0B1BC"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3C0F6831"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361CF30C"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0FA4E5A2"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40A3C43"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57B6A9F5"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5A3111F" w14:textId="77777777" w:rsidR="00096865" w:rsidRPr="009044F1" w:rsidRDefault="00096865" w:rsidP="00B46D58">
      <w:pPr>
        <w:pStyle w:val="23"/>
        <w:widowControl w:val="0"/>
        <w:spacing w:after="160" w:line="240" w:lineRule="auto"/>
        <w:ind w:firstLine="567"/>
        <w:rPr>
          <w:rFonts w:ascii="GHEA Grapalat" w:hAnsi="GHEA Grapalat"/>
          <w:sz w:val="24"/>
          <w:szCs w:val="24"/>
        </w:rPr>
      </w:pPr>
    </w:p>
    <w:p w14:paraId="2BD48211" w14:textId="77777777" w:rsidR="009D180E" w:rsidRDefault="009D180E" w:rsidP="00B46D58">
      <w:pPr>
        <w:widowControl w:val="0"/>
        <w:spacing w:after="160"/>
        <w:ind w:left="567" w:right="565"/>
        <w:jc w:val="center"/>
        <w:rPr>
          <w:rFonts w:ascii="GHEA Grapalat" w:hAnsi="GHEA Grapalat"/>
          <w:b/>
          <w:lang w:val="hy-AM"/>
        </w:rPr>
      </w:pPr>
    </w:p>
    <w:p w14:paraId="128E9BAC" w14:textId="77777777" w:rsidR="00416546" w:rsidRDefault="00416546" w:rsidP="00B46D58">
      <w:pPr>
        <w:widowControl w:val="0"/>
        <w:spacing w:after="160"/>
        <w:ind w:left="567" w:right="565"/>
        <w:jc w:val="center"/>
        <w:rPr>
          <w:rFonts w:ascii="GHEA Grapalat" w:hAnsi="GHEA Grapalat"/>
          <w:b/>
        </w:rPr>
      </w:pPr>
    </w:p>
    <w:p w14:paraId="03F6D2A1"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EFB265B"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3FB4FEA"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0B35C291" w14:textId="77777777" w:rsidR="00FA0E41" w:rsidRPr="009044F1" w:rsidRDefault="00FA0E41" w:rsidP="00B46D58">
      <w:pPr>
        <w:widowControl w:val="0"/>
        <w:spacing w:after="160"/>
        <w:ind w:firstLine="567"/>
        <w:jc w:val="center"/>
        <w:rPr>
          <w:rFonts w:ascii="GHEA Grapalat" w:hAnsi="GHEA Grapalat"/>
          <w:b/>
        </w:rPr>
      </w:pPr>
    </w:p>
    <w:p w14:paraId="2875E036" w14:textId="77777777"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14:paraId="4D273F8C" w14:textId="77777777"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5BDC615" w14:textId="77777777"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sidR="003B654F">
        <w:rPr>
          <w:rFonts w:ascii="GHEA Grapalat" w:hAnsi="GHEA Grapalat"/>
        </w:rPr>
        <w:t>ы закупки</w:t>
      </w:r>
      <w:r w:rsidRPr="009044F1">
        <w:rPr>
          <w:rFonts w:ascii="GHEA Grapalat" w:hAnsi="GHEA Grapalat"/>
        </w:rPr>
        <w:t xml:space="preserve">. </w:t>
      </w:r>
      <w:r w:rsidR="00407866" w:rsidRPr="003C6EB1">
        <w:rPr>
          <w:rFonts w:ascii="GHEA Grapalat" w:hAnsi="GHEA Grapalat"/>
        </w:rPr>
        <w:t xml:space="preserve">Если ценовое предложение участника превышает цену </w:t>
      </w:r>
      <w:r w:rsidR="00407866">
        <w:rPr>
          <w:rFonts w:ascii="GHEA Grapalat" w:hAnsi="GHEA Grapalat"/>
        </w:rPr>
        <w:t>за</w:t>
      </w:r>
      <w:r w:rsidR="00407866" w:rsidRPr="003C6EB1">
        <w:rPr>
          <w:rFonts w:ascii="GHEA Grapalat" w:hAnsi="GHEA Grapalat"/>
        </w:rPr>
        <w:t>купки, то размер обеспечения заявки равен пяти процентам ценового предложения</w:t>
      </w:r>
      <w:r w:rsidR="00407866">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0C6506DF" w14:textId="77777777" w:rsidR="001173D4" w:rsidRDefault="001578D4" w:rsidP="00B46D58">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14:paraId="1AC55A94" w14:textId="77777777" w:rsidR="0047677B" w:rsidRDefault="0047677B" w:rsidP="0047677B">
      <w:pPr>
        <w:widowControl w:val="0"/>
        <w:spacing w:after="160"/>
        <w:ind w:firstLine="567"/>
        <w:jc w:val="both"/>
        <w:rPr>
          <w:rFonts w:ascii="GHEA Grapalat" w:hAnsi="GHEA Grapalat"/>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685C76">
        <w:rPr>
          <w:rFonts w:ascii="GHEA Grapalat" w:hAnsi="GHEA Grapalat"/>
        </w:rPr>
        <w:t>.</w:t>
      </w:r>
    </w:p>
    <w:p w14:paraId="203090C5" w14:textId="77777777" w:rsidR="00685C76" w:rsidRPr="009044F1" w:rsidRDefault="00685C76" w:rsidP="00685C76">
      <w:pPr>
        <w:widowControl w:val="0"/>
        <w:spacing w:after="160"/>
        <w:ind w:firstLine="567"/>
        <w:jc w:val="both"/>
        <w:rPr>
          <w:rFonts w:ascii="GHEA Grapalat" w:hAnsi="GHEA Grapalat" w:cs="Sylfaen"/>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w:t>
      </w:r>
      <w:r w:rsidRPr="001D6EBF">
        <w:rPr>
          <w:rFonts w:ascii="GHEA Grapalat" w:hAnsi="GHEA Grapalat"/>
        </w:rPr>
        <w:lastRenderedPageBreak/>
        <w:t>в течение пяти рабочих дней со дня расторжения договора</w:t>
      </w:r>
      <w:r>
        <w:rPr>
          <w:rFonts w:ascii="GHEA Grapalat" w:hAnsi="GHEA Grapalat"/>
        </w:rPr>
        <w:t>.</w:t>
      </w:r>
      <w:r w:rsidR="00E43649">
        <w:rPr>
          <w:rFonts w:ascii="GHEA Grapalat" w:hAnsi="GHEA Grapalat"/>
          <w:vertAlign w:val="superscript"/>
        </w:rPr>
        <w:t>8</w:t>
      </w:r>
      <w:r w:rsidRPr="002D27F1">
        <w:rPr>
          <w:rFonts w:ascii="GHEA Grapalat" w:hAnsi="GHEA Grapalat"/>
          <w:vertAlign w:val="superscript"/>
        </w:rPr>
        <w:t>.1</w:t>
      </w:r>
    </w:p>
    <w:p w14:paraId="022EA778" w14:textId="77777777" w:rsidR="00F83250" w:rsidRPr="00AF7C7D" w:rsidRDefault="00F83250" w:rsidP="00180CD3">
      <w:pPr>
        <w:widowControl w:val="0"/>
        <w:tabs>
          <w:tab w:val="left" w:pos="1134"/>
        </w:tabs>
        <w:ind w:firstLine="567"/>
        <w:jc w:val="both"/>
        <w:rPr>
          <w:rFonts w:ascii="GHEA Grapalat" w:hAnsi="GHEA Grapalat"/>
        </w:rPr>
      </w:pPr>
      <w:r w:rsidRPr="0088759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hy-AM"/>
        </w:rPr>
        <w:t>:</w:t>
      </w:r>
    </w:p>
    <w:p w14:paraId="52DB4829" w14:textId="77777777"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88759A">
        <w:rPr>
          <w:rFonts w:ascii="GHEA Grapalat" w:hAnsi="GHEA Grapalat"/>
        </w:rPr>
        <w:t xml:space="preserve"> </w:t>
      </w:r>
      <w:r>
        <w:rPr>
          <w:rFonts w:ascii="GHEA Grapalat" w:hAnsi="GHEA Grapalat"/>
        </w:rPr>
        <w:t>РА,</w:t>
      </w:r>
      <w:r w:rsidRPr="003226FA">
        <w:rPr>
          <w:rFonts w:ascii="GHEA Grapalat" w:hAnsi="GHEA Grapalat"/>
        </w:rPr>
        <w:t xml:space="preserve"> </w:t>
      </w:r>
      <w:r w:rsidRPr="0088759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88759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88759A">
        <w:rPr>
          <w:rFonts w:ascii="GHEA Grapalat" w:hAnsi="GHEA Grapalat"/>
        </w:rPr>
        <w:t>;</w:t>
      </w:r>
    </w:p>
    <w:p w14:paraId="416C351F" w14:textId="77777777" w:rsidR="00F83250" w:rsidRPr="0088759A" w:rsidRDefault="00F83250" w:rsidP="00180CD3">
      <w:pPr>
        <w:widowControl w:val="0"/>
        <w:tabs>
          <w:tab w:val="left" w:pos="1134"/>
        </w:tabs>
        <w:ind w:firstLine="567"/>
        <w:jc w:val="both"/>
        <w:rPr>
          <w:rFonts w:ascii="GHEA Grapalat" w:hAnsi="GHEA Grapalat"/>
        </w:rPr>
      </w:pPr>
      <w:r w:rsidRPr="0088759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88759A">
        <w:rPr>
          <w:rFonts w:ascii="GHEA Grapalat" w:hAnsi="GHEA Grapalat"/>
        </w:rPr>
        <w:t xml:space="preserve"> выдавш</w:t>
      </w:r>
      <w:r>
        <w:rPr>
          <w:rFonts w:ascii="GHEA Grapalat" w:hAnsi="GHEA Grapalat"/>
        </w:rPr>
        <w:t xml:space="preserve">ий </w:t>
      </w:r>
      <w:r w:rsidRPr="0088759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14:paraId="6F3ECA23" w14:textId="77777777" w:rsidR="00685C76" w:rsidRPr="009044F1" w:rsidRDefault="00685C76" w:rsidP="0047677B">
      <w:pPr>
        <w:widowControl w:val="0"/>
        <w:spacing w:after="160"/>
        <w:ind w:firstLine="567"/>
        <w:jc w:val="both"/>
        <w:rPr>
          <w:rFonts w:ascii="GHEA Grapalat" w:hAnsi="GHEA Grapalat" w:cs="Sylfaen"/>
        </w:rPr>
      </w:pPr>
    </w:p>
    <w:p w14:paraId="56DDA5C9" w14:textId="77777777" w:rsidR="000A7528" w:rsidRPr="00681F45" w:rsidRDefault="001578D4" w:rsidP="006D42DB">
      <w:pPr>
        <w:widowControl w:val="0"/>
        <w:spacing w:after="160"/>
        <w:ind w:firstLine="567"/>
        <w:jc w:val="both"/>
        <w:rPr>
          <w:rFonts w:ascii="GHEA Grapalat" w:hAnsi="GHEA Grapalat"/>
        </w:rPr>
      </w:pPr>
      <w:r w:rsidRPr="009044F1">
        <w:rPr>
          <w:rFonts w:ascii="GHEA Grapalat" w:hAnsi="GHEA Grapalat"/>
        </w:rPr>
        <w:t xml:space="preserve"> </w:t>
      </w:r>
      <w:r w:rsidR="00283198" w:rsidRPr="009044F1">
        <w:rPr>
          <w:rFonts w:ascii="GHEA Grapalat" w:hAnsi="GHEA Grapalat"/>
        </w:rPr>
        <w:t>7.2.</w:t>
      </w:r>
      <w:r w:rsidR="003A6791" w:rsidRPr="005114D0">
        <w:rPr>
          <w:rFonts w:ascii="GHEA Grapalat" w:hAnsi="GHEA Grapalat"/>
        </w:rPr>
        <w:tab/>
      </w:r>
      <w:r w:rsidR="00283198" w:rsidRPr="009044F1">
        <w:rPr>
          <w:rFonts w:ascii="GHEA Grapalat" w:hAnsi="GHEA Grapalat"/>
        </w:rPr>
        <w:t>При организации проце</w:t>
      </w:r>
      <w:r w:rsidR="00681F45">
        <w:rPr>
          <w:rFonts w:ascii="GHEA Grapalat" w:hAnsi="GHEA Grapalat"/>
        </w:rPr>
        <w:t>дуры закупки по лотам:</w:t>
      </w:r>
    </w:p>
    <w:p w14:paraId="102E00A4" w14:textId="77777777" w:rsidR="000A7528" w:rsidRPr="009044F1" w:rsidRDefault="000A7528" w:rsidP="00B46D58">
      <w:pPr>
        <w:widowControl w:val="0"/>
        <w:tabs>
          <w:tab w:val="left" w:pos="1134"/>
        </w:tabs>
        <w:spacing w:after="160"/>
        <w:ind w:firstLine="567"/>
        <w:jc w:val="both"/>
        <w:rPr>
          <w:rFonts w:ascii="GHEA Grapalat" w:hAnsi="GHEA Grapalat"/>
        </w:rPr>
      </w:pPr>
      <w:r w:rsidRPr="0084343E">
        <w:rPr>
          <w:rFonts w:ascii="GHEA Grapalat" w:hAnsi="GHEA Grapalat"/>
        </w:rPr>
        <w:t>а.</w:t>
      </w:r>
      <w:r w:rsidR="003A6791" w:rsidRPr="0084343E">
        <w:rPr>
          <w:rFonts w:ascii="GHEA Grapalat" w:hAnsi="GHEA Grapalat"/>
        </w:rPr>
        <w:tab/>
      </w:r>
      <w:r w:rsidR="004834BA" w:rsidRPr="0084343E">
        <w:rPr>
          <w:rFonts w:ascii="GHEA Grapalat" w:hAnsi="GHEA Grapalat"/>
        </w:rPr>
        <w:t xml:space="preserve">если </w:t>
      </w:r>
      <w:r w:rsidRPr="0084343E">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E03BED" w:rsidRPr="00E03BED">
        <w:rPr>
          <w:rFonts w:ascii="GHEA Grapalat" w:hAnsi="GHEA Grapalat"/>
        </w:rPr>
        <w:t>В</w:t>
      </w:r>
      <w:r w:rsidR="00E03BED" w:rsidRPr="00E03BED">
        <w:rPr>
          <w:rFonts w:ascii="Courier New" w:hAnsi="Courier New" w:cs="Courier New"/>
        </w:rPr>
        <w:t> </w:t>
      </w:r>
      <w:r w:rsidR="00E03BED"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00E03BED" w:rsidRPr="00E03BED">
        <w:rPr>
          <w:rFonts w:ascii="Courier New" w:hAnsi="Courier New" w:cs="Courier New"/>
        </w:rPr>
        <w:t> </w:t>
      </w:r>
      <w:r w:rsidR="00E03BED" w:rsidRPr="00E03BED">
        <w:rPr>
          <w:rFonts w:ascii="GHEA Grapalat" w:hAnsi="GHEA Grapalat"/>
        </w:rPr>
        <w:t>представленным лотам,</w:t>
      </w:r>
      <w:r w:rsidR="00E03BED" w:rsidRPr="00E03BED">
        <w:rPr>
          <w:rFonts w:ascii="GHEA Grapalat" w:hAnsi="GHEA Grapalat"/>
          <w:color w:val="000000" w:themeColor="text1"/>
        </w:rPr>
        <w:t xml:space="preserve"> </w:t>
      </w:r>
      <w:r w:rsidR="00E03BED" w:rsidRPr="00E03BED">
        <w:rPr>
          <w:rFonts w:ascii="GHEA Grapalat" w:hAnsi="GHEA Grapalat"/>
        </w:rPr>
        <w:t xml:space="preserve">а в том случае </w:t>
      </w:r>
      <w:r w:rsidR="00E03BED" w:rsidRPr="00E03BED">
        <w:rPr>
          <w:rFonts w:ascii="GHEA Grapalat" w:hAnsi="GHEA Grapalat"/>
          <w:lang w:val="en-US"/>
        </w:rPr>
        <w:t>e</w:t>
      </w:r>
      <w:r w:rsidR="00E03BED" w:rsidRPr="00E03BED">
        <w:rPr>
          <w:rFonts w:ascii="GHEA Grapalat" w:hAnsi="GHEA Grapalat"/>
        </w:rPr>
        <w:t>сли ценовые предложения превышают цены закупки - в отношении общей суммы ценовых предложений</w:t>
      </w:r>
      <w:r w:rsidR="00E03BED" w:rsidRPr="00E03BED">
        <w:rPr>
          <w:rFonts w:ascii="GHEA Grapalat" w:hAnsi="GHEA Grapalat"/>
          <w:color w:val="000000" w:themeColor="text1"/>
        </w:rPr>
        <w:t xml:space="preserve"> с учетом </w:t>
      </w:r>
      <w:r w:rsidR="00E03BED"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14:paraId="4FDB4747" w14:textId="77777777"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1E17B3">
        <w:rPr>
          <w:rFonts w:ascii="GHEA Grapalat" w:hAnsi="GHEA Grapalat"/>
        </w:rPr>
        <w:t>е</w:t>
      </w:r>
      <w:r w:rsidR="001E17B3" w:rsidRPr="00BB7860">
        <w:rPr>
          <w:rFonts w:ascii="GHEA Grapalat" w:hAnsi="GHEA Grapalat"/>
        </w:rPr>
        <w:t xml:space="preserve">сли участник лишается права заключения договора </w:t>
      </w:r>
      <w:r w:rsidR="001E17B3">
        <w:rPr>
          <w:rFonts w:ascii="GHEA Grapalat" w:hAnsi="GHEA Grapalat"/>
        </w:rPr>
        <w:t>по какому</w:t>
      </w:r>
      <w:r w:rsidR="001E17B3" w:rsidRPr="00BB7860">
        <w:rPr>
          <w:rFonts w:ascii="GHEA Grapalat" w:hAnsi="GHEA Grapalat"/>
        </w:rPr>
        <w:t xml:space="preserve">-либо </w:t>
      </w:r>
      <w:r w:rsidR="001E17B3">
        <w:rPr>
          <w:rFonts w:ascii="GHEA Grapalat" w:hAnsi="GHEA Grapalat"/>
        </w:rPr>
        <w:t>лоту</w:t>
      </w:r>
      <w:r w:rsidR="001E17B3" w:rsidRPr="00BB7860">
        <w:rPr>
          <w:rFonts w:ascii="GHEA Grapalat" w:hAnsi="GHEA Grapalat"/>
        </w:rPr>
        <w:t>, то обеспечение заявки выплачивается только в размере обеспечения, рассчитанного в отношении это</w:t>
      </w:r>
      <w:r w:rsidR="001E17B3">
        <w:rPr>
          <w:rFonts w:ascii="GHEA Grapalat" w:hAnsi="GHEA Grapalat"/>
        </w:rPr>
        <w:t>го лота</w:t>
      </w:r>
      <w:r w:rsidRPr="009044F1">
        <w:rPr>
          <w:rFonts w:ascii="GHEA Grapalat" w:hAnsi="GHEA Grapalat"/>
        </w:rPr>
        <w:t>.</w:t>
      </w:r>
      <w:r w:rsidR="002F5EC6">
        <w:rPr>
          <w:rStyle w:val="af6"/>
        </w:rPr>
        <w:footnoteReference w:customMarkFollows="1" w:id="6"/>
        <w:t>8</w:t>
      </w:r>
    </w:p>
    <w:p w14:paraId="2A4A555F" w14:textId="77777777"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00B9EA8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77677F7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sidR="002845BA">
        <w:rPr>
          <w:rFonts w:ascii="GHEA Grapalat" w:hAnsi="GHEA Grapalat"/>
        </w:rPr>
        <w:t>.</w:t>
      </w:r>
    </w:p>
    <w:p w14:paraId="5892793C" w14:textId="77777777" w:rsidR="00496CA9" w:rsidRPr="00681F45" w:rsidRDefault="00496CA9" w:rsidP="00496CA9">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 xml:space="preserve">Обеспечение заявки должно быть </w:t>
      </w:r>
      <w:r w:rsidR="00F83250" w:rsidRPr="009044F1">
        <w:rPr>
          <w:rFonts w:ascii="GHEA Grapalat" w:hAnsi="GHEA Grapalat"/>
        </w:rPr>
        <w:t>действительн</w:t>
      </w:r>
      <w:r w:rsidR="00F83250">
        <w:rPr>
          <w:rFonts w:ascii="GHEA Grapalat" w:hAnsi="GHEA Grapalat"/>
        </w:rPr>
        <w:t>ым</w:t>
      </w:r>
      <w:r w:rsidR="00F83250" w:rsidRPr="009044F1">
        <w:rPr>
          <w:rFonts w:ascii="GHEA Grapalat" w:hAnsi="GHEA Grapalat"/>
        </w:rPr>
        <w:t xml:space="preserve"> </w:t>
      </w:r>
      <w:r w:rsidRPr="009044F1">
        <w:rPr>
          <w:rFonts w:ascii="GHEA Grapalat" w:hAnsi="GHEA Grapalat"/>
        </w:rPr>
        <w:t>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дней со дня</w:t>
      </w:r>
      <w:r w:rsidR="00F83250">
        <w:rPr>
          <w:rFonts w:ascii="GHEA Grapalat" w:hAnsi="GHEA Grapalat"/>
        </w:rPr>
        <w:t xml:space="preserve"> </w:t>
      </w:r>
      <w:r w:rsidR="00F83250" w:rsidRPr="009F6BFE">
        <w:rPr>
          <w:rFonts w:ascii="GHEA Grapalat" w:hAnsi="GHEA Grapalat"/>
        </w:rPr>
        <w:t>истечения крайнего срока</w:t>
      </w:r>
      <w:r w:rsidRPr="009044F1">
        <w:rPr>
          <w:rFonts w:ascii="GHEA Grapalat" w:hAnsi="GHEA Grapalat"/>
        </w:rPr>
        <w:t xml:space="preserve"> подачи заяв</w:t>
      </w:r>
      <w:r w:rsidR="00F83250">
        <w:rPr>
          <w:rFonts w:ascii="GHEA Grapalat" w:hAnsi="GHEA Grapalat"/>
        </w:rPr>
        <w:t>о</w:t>
      </w:r>
      <w:r w:rsidRPr="009044F1">
        <w:rPr>
          <w:rFonts w:ascii="GHEA Grapalat" w:hAnsi="GHEA Grapalat"/>
        </w:rPr>
        <w:t>к.</w:t>
      </w:r>
      <w:r w:rsidR="004478A1" w:rsidRPr="004478A1">
        <w:rPr>
          <w:rFonts w:ascii="GHEA Grapalat" w:hAnsi="GHEA Grapalat"/>
          <w:vertAlign w:val="superscript"/>
        </w:rPr>
        <w:t>8.2</w:t>
      </w:r>
      <w:r w:rsidRPr="009044F1">
        <w:rPr>
          <w:rFonts w:ascii="GHEA Grapalat" w:hAnsi="GHEA Grapalat"/>
        </w:rPr>
        <w:t xml:space="preserve"> </w:t>
      </w:r>
    </w:p>
    <w:p w14:paraId="0641D93A" w14:textId="77777777" w:rsidR="002845BA" w:rsidRDefault="002845BA" w:rsidP="002845BA">
      <w:pPr>
        <w:widowControl w:val="0"/>
        <w:tabs>
          <w:tab w:val="left" w:pos="1134"/>
        </w:tabs>
        <w:ind w:firstLine="567"/>
        <w:jc w:val="both"/>
        <w:rPr>
          <w:rFonts w:ascii="GHEA Grapalat" w:hAnsi="GHEA Grapalat" w:cs="Sylfaen"/>
        </w:rPr>
      </w:pPr>
    </w:p>
    <w:p w14:paraId="27374529" w14:textId="77777777" w:rsidR="00174C94" w:rsidRDefault="00174C94" w:rsidP="002845BA">
      <w:pPr>
        <w:widowControl w:val="0"/>
        <w:tabs>
          <w:tab w:val="left" w:pos="1134"/>
        </w:tabs>
        <w:ind w:firstLine="567"/>
        <w:jc w:val="both"/>
        <w:rPr>
          <w:rFonts w:ascii="GHEA Grapalat" w:hAnsi="GHEA Grapalat" w:cs="Sylfaen"/>
        </w:rPr>
      </w:pPr>
      <w:r>
        <w:rPr>
          <w:rFonts w:ascii="GHEA Grapalat" w:hAnsi="GHEA Grapalat"/>
        </w:rPr>
        <w:t>7.5 Руководитель заказчика</w:t>
      </w:r>
      <w:r w:rsidR="00393241">
        <w:rPr>
          <w:rFonts w:ascii="GHEA Grapalat" w:hAnsi="GHEA Grapalat"/>
        </w:rPr>
        <w:t xml:space="preserve"> в письменной форме</w:t>
      </w:r>
      <w:r>
        <w:rPr>
          <w:rFonts w:ascii="GHEA Grapalat" w:hAnsi="GHEA Grapalat"/>
        </w:rPr>
        <w:t xml:space="preserve"> представляет требование о </w:t>
      </w:r>
      <w:r>
        <w:rPr>
          <w:rFonts w:ascii="GHEA Grapalat" w:hAnsi="GHEA Grapalat"/>
        </w:rPr>
        <w:lastRenderedPageBreak/>
        <w:t xml:space="preserve">выплате обеспечения заявки банку, а в случае обеспечения, представленного в виде наличных денег, </w:t>
      </w:r>
      <w:r w:rsidR="00393241">
        <w:rPr>
          <w:rFonts w:ascii="GHEA Grapalat" w:hAnsi="GHEA Grapalat"/>
        </w:rPr>
        <w:t>Министерству Финансов РА</w:t>
      </w:r>
      <w:r w:rsidR="00393241" w:rsidRPr="009F7FAF">
        <w:rPr>
          <w:rFonts w:ascii="GHEA Grapalat" w:hAnsi="GHEA Grapalat"/>
        </w:rPr>
        <w:t xml:space="preserve"> </w:t>
      </w:r>
      <w:r>
        <w:rPr>
          <w:rFonts w:ascii="GHEA Grapalat" w:hAnsi="GHEA Grapalat"/>
        </w:rPr>
        <w:t xml:space="preserve">в течение </w:t>
      </w:r>
      <w:r w:rsidR="00393241">
        <w:rPr>
          <w:rFonts w:ascii="GHEA Grapalat" w:hAnsi="GHEA Grapalat"/>
        </w:rPr>
        <w:t xml:space="preserve">пяти </w:t>
      </w:r>
      <w:r>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CA7343">
        <w:rPr>
          <w:rFonts w:ascii="GHEA Grapalat" w:hAnsi="GHEA Grapalat"/>
        </w:rPr>
        <w:t xml:space="preserve"> или Министерством Финансов РА</w:t>
      </w:r>
      <w:r>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CA7343">
        <w:rPr>
          <w:rFonts w:ascii="GHEA Grapalat" w:hAnsi="GHEA Grapalat"/>
        </w:rPr>
        <w:t xml:space="preserve">письменно </w:t>
      </w:r>
      <w:r>
        <w:rPr>
          <w:rFonts w:ascii="GHEA Grapalat" w:hAnsi="GHEA Grapalat"/>
        </w:rPr>
        <w:t>в течение двух рабочих дней после получения отказа.</w:t>
      </w:r>
    </w:p>
    <w:p w14:paraId="0E650D7D" w14:textId="77777777" w:rsidR="00A225E0" w:rsidRPr="00996C18" w:rsidRDefault="00A225E0" w:rsidP="00A225E0">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14:paraId="55C334D9" w14:textId="77777777" w:rsidR="00A225E0" w:rsidRDefault="00A225E0" w:rsidP="00B46D58">
      <w:pPr>
        <w:rPr>
          <w:rFonts w:ascii="GHEA Grapalat" w:hAnsi="GHEA Grapalat" w:cs="Sylfaen"/>
        </w:rPr>
      </w:pPr>
    </w:p>
    <w:p w14:paraId="3CCF4AC4"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77740430" w14:textId="77777777"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38D18E1D"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5A45BEEF"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40BAACD8"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5485A206"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25A5ABEE"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5FC18494"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E0807AC"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351B0629"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68C820F8"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60A5AE45"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4F1B87A6" w14:textId="77777777"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A75726">
        <w:rPr>
          <w:rStyle w:val="af6"/>
          <w:rFonts w:ascii="GHEA Grapalat" w:hAnsi="GHEA Grapalat"/>
          <w:i w:val="0"/>
          <w:sz w:val="24"/>
          <w:szCs w:val="24"/>
        </w:rPr>
        <w:footnoteReference w:customMarkFollows="1" w:id="7"/>
        <w:t>9</w:t>
      </w:r>
      <w:r w:rsidR="00A01157">
        <w:rPr>
          <w:rFonts w:ascii="GHEA Grapalat" w:hAnsi="GHEA Grapalat"/>
          <w:i w:val="0"/>
          <w:sz w:val="24"/>
          <w:szCs w:val="24"/>
        </w:rPr>
        <w:t>.</w:t>
      </w:r>
    </w:p>
    <w:p w14:paraId="6E2FCB6F"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A9C634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1C9866E5"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1DB00E19"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619A3B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0A938CF"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Pr="009044F1">
        <w:rPr>
          <w:rFonts w:ascii="GHEA Grapalat" w:hAnsi="GHEA Grapalat"/>
          <w:sz w:val="24"/>
          <w:szCs w:val="24"/>
        </w:rPr>
        <w:lastRenderedPageBreak/>
        <w:t>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6F51493"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532307CB"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01EEE006"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44150186"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4E84620"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DD71F4E"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 xml:space="preserve">(родитель,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w:t>
      </w:r>
      <w:r w:rsidR="00E46770" w:rsidRPr="00B6749E">
        <w:rPr>
          <w:rFonts w:ascii="GHEA Grapalat" w:hAnsi="GHEA Grapalat"/>
          <w:sz w:val="24"/>
          <w:szCs w:val="24"/>
        </w:rPr>
        <w:lastRenderedPageBreak/>
        <w:t>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0D8B98C"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6552EAE7"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90A7EDA"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62B1505A"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76480C2"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Мотивированное решение руководителя заказчика уполномоченный орган публикует в бюллетене.</w:t>
      </w:r>
      <w:r w:rsidR="00BD06DB"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w:t>
      </w:r>
      <w:r w:rsidR="00BD06DB" w:rsidRPr="00AA7DF7">
        <w:rPr>
          <w:rFonts w:ascii="GHEA Grapalat" w:hAnsi="GHEA Grapalat"/>
        </w:rPr>
        <w:lastRenderedPageBreak/>
        <w:t xml:space="preserve">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75AC7A2D"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74D7F92B"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C7EEB52"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r w:rsidR="00450017" w:rsidRPr="00F67998">
        <w:rPr>
          <w:rFonts w:ascii="GHEA Grapalat" w:hAnsi="GHEA Grapalat"/>
        </w:rPr>
        <w:t xml:space="preserve">сорокодневного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4C1676A4"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14D240DB"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10ECBC7"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FAC704E"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655D2019"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0A54F06"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0D58142"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8"/>
        <w:t>10</w:t>
      </w:r>
      <w:r w:rsidRPr="009044F1">
        <w:rPr>
          <w:rFonts w:ascii="GHEA Grapalat" w:hAnsi="GHEA Grapalat"/>
          <w:sz w:val="24"/>
          <w:szCs w:val="24"/>
        </w:rPr>
        <w:t xml:space="preserve">. </w:t>
      </w:r>
    </w:p>
    <w:p w14:paraId="39CC7FEB"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75542406"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7F6E939"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65E110B"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31C0849A"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41ABC4DD"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75AC1F9C"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67458EE4"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7287BE55"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C9DA63B"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6FF203E"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2484B933"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12C1A8BB"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A72C130"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0F6A0B35"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723CAFA4"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1D2B1A0C"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 xml:space="preserve">При этом, проект утвержденного отобранным участником договора представляется заказчику в письменной форме и письмо о его представлении </w:t>
      </w:r>
      <w:r w:rsidR="000313A6" w:rsidRPr="009044F1">
        <w:rPr>
          <w:rFonts w:ascii="GHEA Grapalat" w:hAnsi="GHEA Grapalat"/>
        </w:rPr>
        <w:lastRenderedPageBreak/>
        <w:t>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992EE64"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34D0365D"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32C264EE"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66A6BB73" w14:textId="77777777"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25722570" w14:textId="77777777" w:rsidR="00E271A0" w:rsidRDefault="00384973">
      <w:pPr>
        <w:rPr>
          <w:rFonts w:ascii="GHEA Grapalat" w:hAnsi="GHEA Grapalat" w:cs="Sylfaen"/>
        </w:rPr>
      </w:pPr>
      <w:r>
        <w:rPr>
          <w:rFonts w:ascii="GHEA Grapalat" w:hAnsi="GHEA Grapalat" w:cs="Sylfaen"/>
        </w:rPr>
        <w:t>-----------------------------------------------</w:t>
      </w:r>
    </w:p>
    <w:p w14:paraId="2712FA6D" w14:textId="77777777"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1E1DFF0B"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7FCDFB7F"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1C362150" w14:textId="77777777" w:rsidR="0085658A" w:rsidRDefault="0085658A">
      <w:pPr>
        <w:rPr>
          <w:rFonts w:ascii="GHEA Grapalat" w:hAnsi="GHEA Grapalat"/>
        </w:rPr>
      </w:pPr>
    </w:p>
    <w:p w14:paraId="63A8BC5F" w14:textId="77777777" w:rsidR="0085658A" w:rsidRDefault="0085658A">
      <w:pPr>
        <w:rPr>
          <w:rFonts w:ascii="GHEA Grapalat" w:hAnsi="GHEA Grapalat"/>
        </w:rPr>
      </w:pPr>
    </w:p>
    <w:p w14:paraId="5B4F7F32"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13CF9694"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w:t>
      </w:r>
      <w:r w:rsidR="004C098F">
        <w:rPr>
          <w:rFonts w:ascii="GHEA Grapalat" w:hAnsi="GHEA Grapalat"/>
        </w:rPr>
        <w:lastRenderedPageBreak/>
        <w:t xml:space="preserve">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14:paraId="1DD07772"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6183156C"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7CD9B53C" w14:textId="77777777" w:rsidR="00055FCF" w:rsidRDefault="00055FCF">
      <w:pPr>
        <w:rPr>
          <w:rFonts w:ascii="GHEA Grapalat" w:hAnsi="GHEA Grapalat"/>
        </w:rPr>
      </w:pPr>
      <w:r>
        <w:rPr>
          <w:rFonts w:ascii="GHEA Grapalat" w:hAnsi="GHEA Grapalat"/>
        </w:rPr>
        <w:t>--------------------------</w:t>
      </w:r>
    </w:p>
    <w:p w14:paraId="470AB94E" w14:textId="77777777"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0173BE94" w14:textId="77777777" w:rsidR="00055FCF" w:rsidRPr="009F031B" w:rsidRDefault="00055FCF" w:rsidP="00055FCF">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14:paraId="5062F40E"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7F399114"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5E7FA952"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628F8EC5" w14:textId="77777777" w:rsidR="00816D27" w:rsidRDefault="00816D27">
      <w:pPr>
        <w:rPr>
          <w:rFonts w:ascii="GHEA Grapalat" w:hAnsi="GHEA Grapalat" w:cs="Sylfaen"/>
        </w:rPr>
      </w:pPr>
      <w:r>
        <w:rPr>
          <w:rFonts w:ascii="GHEA Grapalat" w:hAnsi="GHEA Grapalat" w:cs="Sylfaen"/>
        </w:rPr>
        <w:br w:type="page"/>
      </w:r>
    </w:p>
    <w:p w14:paraId="38650F8E" w14:textId="77777777" w:rsidR="00CD2651" w:rsidRPr="00853D2D"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lastRenderedPageBreak/>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9"/>
        <w:t>11</w:t>
      </w:r>
    </w:p>
    <w:p w14:paraId="18129B52"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1CDD5F60"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73A09D65" w14:textId="77777777"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r w:rsidR="00C019F8" w:rsidRPr="00853D2D">
        <w:rPr>
          <w:rStyle w:val="af6"/>
          <w:rFonts w:ascii="GHEA Grapalat" w:hAnsi="GHEA Grapalat"/>
        </w:rPr>
        <w:footnoteReference w:customMarkFollows="1" w:id="10"/>
        <w:t>12</w:t>
      </w:r>
      <w:r w:rsidR="00375E5E" w:rsidRPr="00853D2D">
        <w:rPr>
          <w:rFonts w:ascii="GHEA Grapalat" w:hAnsi="GHEA Grapalat"/>
        </w:rPr>
        <w:t>.</w:t>
      </w:r>
    </w:p>
    <w:p w14:paraId="73C31C61"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1F24BCA3" w14:textId="77777777"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w:t>
      </w:r>
      <w:r w:rsidR="00030D40" w:rsidRPr="009044F1">
        <w:rPr>
          <w:rFonts w:ascii="GHEA Grapalat" w:hAnsi="GHEA Grapalat"/>
        </w:rPr>
        <w:lastRenderedPageBreak/>
        <w:t xml:space="preserve">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5F657561"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525504F8"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22AC8C2A"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14:paraId="5089FA94"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585ED901" w14:textId="77777777" w:rsidR="002807DD" w:rsidRDefault="002807DD" w:rsidP="002807DD">
      <w:pPr>
        <w:rPr>
          <w:rFonts w:ascii="GHEA Grapalat" w:hAnsi="GHEA Grapalat"/>
          <w:b/>
        </w:rPr>
      </w:pPr>
      <w:r>
        <w:rPr>
          <w:rFonts w:ascii="GHEA Grapalat" w:hAnsi="GHEA Grapalat"/>
          <w:b/>
        </w:rPr>
        <w:t xml:space="preserve">                         </w:t>
      </w:r>
    </w:p>
    <w:p w14:paraId="49B7E204" w14:textId="77777777"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84BA4" w:rsidRPr="00F2342B">
        <w:rPr>
          <w:rFonts w:ascii="GHEA Grapalat" w:hAnsi="GHEA Grapalat"/>
        </w:rPr>
        <w:t>письменно</w:t>
      </w:r>
      <w:r w:rsidRPr="00F2342B">
        <w:rPr>
          <w:rFonts w:ascii="GHEA Grapalat" w:hAnsi="GHEA Grapalat"/>
        </w:rPr>
        <w:t>в течение двух рабочих дней после получения</w:t>
      </w:r>
      <w:r w:rsidRPr="0074650E">
        <w:rPr>
          <w:rFonts w:ascii="GHEA Grapalat" w:hAnsi="GHEA Grapalat"/>
        </w:rPr>
        <w:t xml:space="preserve"> отказа.</w:t>
      </w:r>
    </w:p>
    <w:p w14:paraId="2E668773" w14:textId="77777777"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r w:rsidR="003333FB" w:rsidRPr="00F2342B">
        <w:rPr>
          <w:rFonts w:ascii="GHEA Grapalat" w:hAnsi="GHEA Grapalat"/>
        </w:rPr>
        <w:t>уведомляет;</w:t>
      </w:r>
      <w:r w:rsidR="00004B08" w:rsidRPr="00F2342B">
        <w:rPr>
          <w:rFonts w:ascii="GHEA Grapalat" w:hAnsi="GHEA Grapalat"/>
        </w:rPr>
        <w:t>:</w:t>
      </w:r>
    </w:p>
    <w:p w14:paraId="2E671202"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432A984A" w14:textId="77777777"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lastRenderedPageBreak/>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54212640" w14:textId="77777777"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16C53726" w14:textId="77777777" w:rsidR="00DA751A" w:rsidRDefault="00DA751A" w:rsidP="002807DD">
      <w:pPr>
        <w:rPr>
          <w:rFonts w:ascii="GHEA Grapalat" w:hAnsi="GHEA Grapalat"/>
          <w:b/>
        </w:rPr>
      </w:pPr>
    </w:p>
    <w:p w14:paraId="26E174BD" w14:textId="77777777"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14:paraId="32483886" w14:textId="77777777" w:rsidR="002807DD" w:rsidRPr="009044F1" w:rsidRDefault="002807DD" w:rsidP="002807DD">
      <w:pPr>
        <w:rPr>
          <w:rFonts w:ascii="GHEA Grapalat" w:hAnsi="GHEA Grapalat" w:cs="Arial"/>
          <w:b/>
        </w:rPr>
      </w:pPr>
    </w:p>
    <w:p w14:paraId="17AD398F"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6B85E45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0A968D3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E5A9F">
        <w:rPr>
          <w:rStyle w:val="af6"/>
          <w:rFonts w:ascii="GHEA Grapalat" w:hAnsi="GHEA Grapalat"/>
        </w:rPr>
        <w:footnoteReference w:customMarkFollows="1" w:id="11"/>
        <w:t>13</w:t>
      </w:r>
      <w:r w:rsidRPr="009044F1">
        <w:rPr>
          <w:rFonts w:ascii="GHEA Grapalat" w:hAnsi="GHEA Grapalat"/>
        </w:rPr>
        <w:t>.</w:t>
      </w:r>
    </w:p>
    <w:p w14:paraId="4CB4511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C98D972"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4EDAB352"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371E2083"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9D2259F"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2DFA0B0C"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6C868D5E"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00EA5054"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w:t>
      </w:r>
      <w:r w:rsidRPr="00420747">
        <w:rPr>
          <w:rFonts w:ascii="GHEA Grapalat" w:hAnsi="GHEA Grapalat"/>
        </w:rPr>
        <w:lastRenderedPageBreak/>
        <w:t>оценочной комиссии, возмещаются в порядке, установленном Гражданским кодексом Республики Армения</w:t>
      </w:r>
      <w:r>
        <w:rPr>
          <w:rFonts w:ascii="GHEA Grapalat" w:hAnsi="GHEA Grapalat"/>
        </w:rPr>
        <w:t>.</w:t>
      </w:r>
    </w:p>
    <w:p w14:paraId="38185FB0"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A1BAD1F"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32CD367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05AF0930"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7003262"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4D999911"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1891F540"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27A4416"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792BD70"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737A2310"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FA0118D"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lastRenderedPageBreak/>
        <w:t>инициативе пришел к выводу о необходимости рассмотрения дела в судебном заседании</w:t>
      </w:r>
      <w:r>
        <w:rPr>
          <w:rFonts w:ascii="GHEA Grapalat" w:hAnsi="GHEA Grapalat"/>
        </w:rPr>
        <w:t xml:space="preserve">. </w:t>
      </w:r>
    </w:p>
    <w:p w14:paraId="2ACE2810"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41E3BF7C" w14:textId="77777777"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935D16F"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0B083EB"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0EC173C3"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2E82CBD2"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AD1FD4F"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14EFA2DF"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847F4BE"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B84EB8D"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54D417D"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lastRenderedPageBreak/>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7FD613E6" w14:textId="77777777" w:rsidR="00167353" w:rsidRPr="009044F1" w:rsidRDefault="00167353" w:rsidP="00167353">
      <w:pPr>
        <w:widowControl w:val="0"/>
        <w:spacing w:after="160"/>
        <w:jc w:val="both"/>
        <w:rPr>
          <w:rFonts w:ascii="GHEA Grapalat" w:hAnsi="GHEA Grapalat" w:cs="Sylfaen"/>
          <w:b/>
        </w:rPr>
      </w:pPr>
    </w:p>
    <w:p w14:paraId="52C6674C" w14:textId="77777777" w:rsidR="004373E3" w:rsidRDefault="004373E3" w:rsidP="00B46D58">
      <w:pPr>
        <w:rPr>
          <w:rFonts w:ascii="GHEA Grapalat" w:hAnsi="GHEA Grapalat"/>
          <w:b/>
        </w:rPr>
      </w:pPr>
    </w:p>
    <w:p w14:paraId="2075BB7C" w14:textId="77777777" w:rsidR="00503980" w:rsidRDefault="00503980">
      <w:pPr>
        <w:rPr>
          <w:rFonts w:ascii="GHEA Grapalat" w:hAnsi="GHEA Grapalat"/>
          <w:b/>
        </w:rPr>
      </w:pPr>
      <w:r>
        <w:rPr>
          <w:rFonts w:ascii="GHEA Grapalat" w:hAnsi="GHEA Grapalat"/>
          <w:b/>
        </w:rPr>
        <w:br w:type="page"/>
      </w:r>
    </w:p>
    <w:p w14:paraId="5FA63499"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063CC666" w14:textId="77777777" w:rsidR="008842CE" w:rsidRPr="00374F4A" w:rsidRDefault="008842CE" w:rsidP="00B46D58">
      <w:pPr>
        <w:widowControl w:val="0"/>
        <w:spacing w:after="160"/>
        <w:jc w:val="center"/>
        <w:rPr>
          <w:rFonts w:ascii="GHEA Grapalat" w:hAnsi="GHEA Grapalat"/>
          <w:b/>
        </w:rPr>
      </w:pPr>
    </w:p>
    <w:p w14:paraId="6493F159" w14:textId="77777777"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14:paraId="1A9EC950" w14:textId="77777777" w:rsidR="00096865" w:rsidRPr="009044F1" w:rsidRDefault="00096865" w:rsidP="00B46D58">
      <w:pPr>
        <w:widowControl w:val="0"/>
        <w:spacing w:after="160"/>
        <w:jc w:val="center"/>
        <w:rPr>
          <w:rFonts w:ascii="GHEA Grapalat" w:hAnsi="GHEA Grapalat"/>
        </w:rPr>
      </w:pPr>
    </w:p>
    <w:p w14:paraId="589DBDB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68392B6"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70A00E4E"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4751BD66"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25DBBDA9" w14:textId="77777777" w:rsidR="00140A36" w:rsidRDefault="00140A36" w:rsidP="00B46D58">
      <w:pPr>
        <w:widowControl w:val="0"/>
        <w:spacing w:after="160"/>
        <w:jc w:val="center"/>
        <w:rPr>
          <w:rFonts w:ascii="GHEA Grapalat" w:hAnsi="GHEA Grapalat"/>
          <w:b/>
        </w:rPr>
      </w:pPr>
    </w:p>
    <w:p w14:paraId="7A07BA6F"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15881D74"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21DE98A0"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391EF6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14:paraId="409AA5AD"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07D2B48B"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2"/>
        <w:t>14</w:t>
      </w:r>
    </w:p>
    <w:p w14:paraId="3964F20B"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FE2CFD" w:rsidRPr="00F82CB7">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1E44A8">
        <w:rPr>
          <w:rFonts w:ascii="GHEA Grapalat" w:hAnsi="GHEA Grapalat"/>
        </w:rPr>
        <w:t>оригинал</w:t>
      </w:r>
      <w:r w:rsidRPr="00B138F3">
        <w:rPr>
          <w:rFonts w:ascii="GHEA Grapalat" w:hAnsi="GHEA Grapalat"/>
        </w:rPr>
        <w:t xml:space="preserve"> документа, удостоверяющего опла</w:t>
      </w:r>
      <w:r w:rsidR="001E44A8">
        <w:rPr>
          <w:rFonts w:ascii="GHEA Grapalat" w:hAnsi="GHEA Grapalat"/>
        </w:rPr>
        <w:t>ту наличных денег, или оригинал</w:t>
      </w:r>
      <w:r w:rsidRPr="00B138F3">
        <w:rPr>
          <w:rFonts w:ascii="GHEA Grapalat" w:hAnsi="GHEA Grapalat"/>
        </w:rPr>
        <w:t xml:space="preserve"> банковской гарантии.</w:t>
      </w:r>
      <w:r w:rsidR="001E44A8">
        <w:rPr>
          <w:rStyle w:val="af6"/>
          <w:rFonts w:ascii="GHEA Grapalat" w:hAnsi="GHEA Grapalat"/>
        </w:rPr>
        <w:t xml:space="preserve"> </w:t>
      </w:r>
      <w:r w:rsidR="003B14AF">
        <w:rPr>
          <w:rStyle w:val="af6"/>
          <w:rFonts w:ascii="GHEA Grapalat" w:hAnsi="GHEA Grapalat"/>
        </w:rPr>
        <w:footnoteReference w:customMarkFollows="1" w:id="13"/>
        <w:t>15</w:t>
      </w:r>
    </w:p>
    <w:p w14:paraId="70A656A7"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38572986" w14:textId="77777777" w:rsidR="00E52441" w:rsidRPr="00925DE0" w:rsidRDefault="00E52441" w:rsidP="00E24455">
      <w:pPr>
        <w:widowControl w:val="0"/>
        <w:spacing w:after="160" w:line="360" w:lineRule="auto"/>
        <w:jc w:val="center"/>
        <w:rPr>
          <w:rFonts w:ascii="GHEA Grapalat" w:hAnsi="GHEA Grapalat"/>
          <w:b/>
        </w:rPr>
      </w:pPr>
    </w:p>
    <w:p w14:paraId="02E0C00B"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0334089E"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7E3B45BA" w14:textId="77777777"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2EEE77A"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62330FB5"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5BEE6B2B"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64923759"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58622C4B"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494A26B7"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CBC22C8"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188F2681"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46C4E028" w14:textId="77777777" w:rsidR="009C1687" w:rsidRDefault="009C1687">
      <w:pPr>
        <w:rPr>
          <w:rFonts w:ascii="GHEA Grapalat" w:hAnsi="GHEA Grapalat"/>
          <w:b/>
        </w:rPr>
      </w:pPr>
    </w:p>
    <w:p w14:paraId="09D82857" w14:textId="77777777" w:rsidR="00107A05" w:rsidRDefault="00107A05">
      <w:pPr>
        <w:rPr>
          <w:rFonts w:ascii="GHEA Grapalat" w:hAnsi="GHEA Grapalat"/>
          <w:b/>
        </w:rPr>
      </w:pPr>
      <w:r>
        <w:rPr>
          <w:rFonts w:ascii="GHEA Grapalat" w:hAnsi="GHEA Grapalat"/>
          <w:b/>
        </w:rPr>
        <w:br w:type="page"/>
      </w:r>
    </w:p>
    <w:p w14:paraId="449041DC"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6D3B6DDC" w14:textId="7777777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Pr="00374F4A">
        <w:rPr>
          <w:rFonts w:ascii="GHEA Grapalat" w:hAnsi="GHEA Grapalat"/>
          <w:b/>
          <w:sz w:val="24"/>
          <w:szCs w:val="24"/>
        </w:rPr>
        <w:t>---BM</w:t>
      </w:r>
      <w:r w:rsidR="003E6EFE">
        <w:rPr>
          <w:rFonts w:ascii="GHEA Grapalat" w:hAnsi="GHEA Grapalat"/>
          <w:b/>
          <w:sz w:val="24"/>
          <w:szCs w:val="24"/>
        </w:rPr>
        <w:t>TsDzB</w:t>
      </w:r>
      <w:r w:rsidR="00B666FB">
        <w:rPr>
          <w:rStyle w:val="af6"/>
          <w:rFonts w:ascii="GHEA Grapalat" w:hAnsi="GHEA Grapalat"/>
          <w:b/>
          <w:sz w:val="24"/>
          <w:szCs w:val="24"/>
        </w:rPr>
        <w:footnoteReference w:customMarkFollows="1" w:id="14"/>
        <w:t>*</w:t>
      </w:r>
      <w:r w:rsidRPr="00374F4A">
        <w:rPr>
          <w:rFonts w:ascii="GHEA Grapalat" w:hAnsi="GHEA Grapalat"/>
          <w:b/>
          <w:sz w:val="24"/>
          <w:szCs w:val="24"/>
        </w:rPr>
        <w:t>---/---</w:t>
      </w:r>
      <w:r w:rsidR="006132ED">
        <w:rPr>
          <w:rFonts w:ascii="GHEA Grapalat" w:hAnsi="GHEA Grapalat"/>
          <w:sz w:val="24"/>
          <w:szCs w:val="24"/>
        </w:rPr>
        <w:t>"</w:t>
      </w:r>
    </w:p>
    <w:p w14:paraId="1BF28211" w14:textId="77777777" w:rsidR="00B2572B" w:rsidRDefault="00B2572B" w:rsidP="00B46D58">
      <w:pPr>
        <w:widowControl w:val="0"/>
        <w:spacing w:after="120"/>
        <w:jc w:val="center"/>
        <w:rPr>
          <w:rFonts w:ascii="GHEA Grapalat" w:hAnsi="GHEA Grapalat" w:cs="Sylfaen"/>
          <w:b/>
        </w:rPr>
      </w:pPr>
    </w:p>
    <w:p w14:paraId="41748471" w14:textId="77777777" w:rsidR="00D87B1D" w:rsidRPr="00374F4A" w:rsidRDefault="00D87B1D" w:rsidP="00B46D58">
      <w:pPr>
        <w:widowControl w:val="0"/>
        <w:spacing w:after="120"/>
        <w:jc w:val="center"/>
        <w:rPr>
          <w:rFonts w:ascii="GHEA Grapalat" w:hAnsi="GHEA Grapalat" w:cs="Sylfaen"/>
          <w:b/>
        </w:rPr>
      </w:pPr>
    </w:p>
    <w:p w14:paraId="2E09BAB8"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464CEC40"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10103110" w14:textId="77777777" w:rsidR="00B2572B" w:rsidRPr="00374F4A" w:rsidRDefault="00B2572B" w:rsidP="00B46D58">
      <w:pPr>
        <w:widowControl w:val="0"/>
        <w:spacing w:after="120"/>
        <w:jc w:val="center"/>
        <w:rPr>
          <w:rFonts w:ascii="GHEA Grapalat" w:hAnsi="GHEA Grapalat"/>
        </w:rPr>
      </w:pPr>
    </w:p>
    <w:p w14:paraId="5836F62C"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4F8EDB23"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3679AFCC"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559F607"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7407157" w14:textId="77777777"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2563FA">
        <w:rPr>
          <w:rFonts w:ascii="GHEA Grapalat" w:hAnsi="GHEA Grapalat"/>
        </w:rPr>
        <w:t>ՀՀԿՈՏ-ՆՈՐ ԱՐՏԱՄԵՏ-ՄԴ-ԳՀԾՁԲ-23/17</w:t>
      </w:r>
      <w:r w:rsidR="006132ED">
        <w:rPr>
          <w:rFonts w:ascii="GHEA Grapalat" w:hAnsi="GHEA Grapalat"/>
        </w:rPr>
        <w:t>"</w:t>
      </w:r>
    </w:p>
    <w:p w14:paraId="1E48E7C1"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EFA616"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1DC38511"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70D4A661"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28FFC2D6"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76E25F4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656E61AA" w14:textId="77777777" w:rsidR="000612B9" w:rsidRDefault="000612B9" w:rsidP="00B46D58">
      <w:pPr>
        <w:jc w:val="both"/>
        <w:rPr>
          <w:rFonts w:ascii="GHEA Grapalat" w:hAnsi="GHEA Grapalat"/>
        </w:rPr>
      </w:pPr>
    </w:p>
    <w:p w14:paraId="56A59132"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8C00E39"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6AEE5920" w14:textId="77777777" w:rsidR="000612B9" w:rsidRDefault="000612B9" w:rsidP="00B46D58">
      <w:pPr>
        <w:jc w:val="both"/>
        <w:rPr>
          <w:rFonts w:ascii="GHEA Grapalat" w:hAnsi="GHEA Grapalat"/>
        </w:rPr>
      </w:pPr>
    </w:p>
    <w:p w14:paraId="54DE1836"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753A58F"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F0345E7" w14:textId="77777777" w:rsidR="00B138F3" w:rsidRDefault="00B138F3" w:rsidP="00B46D58">
      <w:pPr>
        <w:jc w:val="both"/>
        <w:rPr>
          <w:rFonts w:ascii="GHEA Grapalat" w:hAnsi="GHEA Grapalat"/>
        </w:rPr>
      </w:pPr>
    </w:p>
    <w:p w14:paraId="0B9D786D"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3321A858"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2D43FB08" w14:textId="77777777" w:rsidR="00B138F3" w:rsidRDefault="00B138F3" w:rsidP="00F96993">
      <w:pPr>
        <w:jc w:val="both"/>
        <w:rPr>
          <w:rFonts w:ascii="GHEA Grapalat" w:hAnsi="GHEA Grapalat"/>
        </w:rPr>
      </w:pPr>
    </w:p>
    <w:p w14:paraId="24022B3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23F9CA5"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D690F00" w14:textId="77777777" w:rsidR="00B16483" w:rsidRDefault="00B16483" w:rsidP="00F96993">
      <w:pPr>
        <w:jc w:val="both"/>
        <w:rPr>
          <w:rFonts w:ascii="GHEA Grapalat" w:hAnsi="GHEA Grapalat"/>
          <w:sz w:val="18"/>
          <w:szCs w:val="18"/>
        </w:rPr>
      </w:pPr>
    </w:p>
    <w:p w14:paraId="22716186"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2B7191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754A3ECD" w14:textId="77777777" w:rsidR="00B16483" w:rsidRPr="00D3436F" w:rsidRDefault="00B16483" w:rsidP="00B16483">
      <w:pPr>
        <w:tabs>
          <w:tab w:val="left" w:pos="7371"/>
        </w:tabs>
        <w:spacing w:after="160"/>
        <w:ind w:left="3544" w:firstLine="3"/>
        <w:jc w:val="both"/>
        <w:rPr>
          <w:rFonts w:ascii="GHEA Grapalat" w:hAnsi="GHEA Grapalat"/>
          <w:sz w:val="16"/>
        </w:rPr>
      </w:pPr>
    </w:p>
    <w:p w14:paraId="3C582832" w14:textId="77777777" w:rsidR="00B0401C" w:rsidRDefault="00B0401C" w:rsidP="00B46D58">
      <w:pPr>
        <w:widowControl w:val="0"/>
        <w:jc w:val="both"/>
        <w:rPr>
          <w:rFonts w:ascii="GHEA Grapalat" w:hAnsi="GHEA Grapalat"/>
        </w:rPr>
      </w:pPr>
    </w:p>
    <w:p w14:paraId="1D0AEB65" w14:textId="77777777" w:rsidR="00B0401C" w:rsidRDefault="00B0401C" w:rsidP="00B46D58">
      <w:pPr>
        <w:widowControl w:val="0"/>
        <w:jc w:val="both"/>
        <w:rPr>
          <w:rFonts w:ascii="GHEA Grapalat" w:hAnsi="GHEA Grapalat"/>
        </w:rPr>
      </w:pPr>
    </w:p>
    <w:p w14:paraId="46F54461" w14:textId="77777777" w:rsidR="00B0401C" w:rsidRDefault="00B0401C" w:rsidP="00B46D58">
      <w:pPr>
        <w:widowControl w:val="0"/>
        <w:jc w:val="both"/>
        <w:rPr>
          <w:rFonts w:ascii="GHEA Grapalat" w:hAnsi="GHEA Grapalat"/>
        </w:rPr>
      </w:pPr>
    </w:p>
    <w:p w14:paraId="4A4D0A0A" w14:textId="77777777" w:rsidR="00B0401C" w:rsidRDefault="00B0401C" w:rsidP="00B46D58">
      <w:pPr>
        <w:widowControl w:val="0"/>
        <w:jc w:val="both"/>
        <w:rPr>
          <w:rFonts w:ascii="GHEA Grapalat" w:hAnsi="GHEA Grapalat"/>
        </w:rPr>
      </w:pPr>
    </w:p>
    <w:p w14:paraId="08870272"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E75769A"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3B53CBB6" w14:textId="77777777" w:rsidR="00D87B1D" w:rsidRDefault="00D87B1D" w:rsidP="00B46D58">
      <w:pPr>
        <w:widowControl w:val="0"/>
        <w:spacing w:after="120"/>
        <w:ind w:left="2835"/>
        <w:jc w:val="both"/>
        <w:rPr>
          <w:rFonts w:ascii="GHEA Grapalat" w:hAnsi="GHEA Grapalat"/>
          <w:sz w:val="16"/>
        </w:rPr>
      </w:pPr>
    </w:p>
    <w:p w14:paraId="18BACFD3"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51C388CC"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5563EE52" w14:textId="77777777" w:rsidR="00833D4F" w:rsidRPr="001E7AA5" w:rsidRDefault="00833D4F" w:rsidP="00833D4F">
      <w:pPr>
        <w:rPr>
          <w:rFonts w:ascii="GHEA Grapalat" w:hAnsi="GHEA Grapalat"/>
          <w:i/>
          <w:sz w:val="16"/>
          <w:vertAlign w:val="superscript"/>
          <w:lang w:val="es-ES"/>
        </w:rPr>
      </w:pPr>
    </w:p>
    <w:p w14:paraId="75BAB56C" w14:textId="77777777"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 BMTsDzB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16CEF72F"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1CED7ECC" w14:textId="77777777"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5E261ED7" w14:textId="77777777"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под кодом "--- BM</w:t>
      </w:r>
      <w:r w:rsidR="003E6EFE" w:rsidRPr="006F3CBD">
        <w:rPr>
          <w:rFonts w:ascii="GHEA Grapalat" w:hAnsi="GHEA Grapalat"/>
        </w:rPr>
        <w:t>TsDzB</w:t>
      </w:r>
      <w:r w:rsidR="006B3E56" w:rsidRPr="006F3CBD">
        <w:rPr>
          <w:rFonts w:ascii="GHEA Grapalat" w:hAnsi="GHEA Grapalat"/>
        </w:rPr>
        <w:t xml:space="preserve"> ---/---"*</w:t>
      </w:r>
    </w:p>
    <w:p w14:paraId="777A09ED"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1FDBB18D"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4A3729CA"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414B13BB"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840D59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A4F91FE"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09A0B2B1"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4F3D59D" w14:textId="77777777" w:rsidR="006B3E56" w:rsidRDefault="006B3E56" w:rsidP="00B46D58">
      <w:pPr>
        <w:widowControl w:val="0"/>
        <w:spacing w:after="160"/>
        <w:jc w:val="both"/>
        <w:rPr>
          <w:ins w:id="3"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4956D368"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22F921DD"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4A94D009" w14:textId="77777777" w:rsidR="00B0401C" w:rsidDel="007906A2" w:rsidRDefault="00503980" w:rsidP="00B0401C">
      <w:pPr>
        <w:widowControl w:val="0"/>
        <w:tabs>
          <w:tab w:val="left" w:pos="1134"/>
        </w:tabs>
        <w:spacing w:after="160"/>
        <w:jc w:val="both"/>
        <w:rPr>
          <w:del w:id="4"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15"/>
        <w:t>**</w:t>
      </w:r>
      <w:r>
        <w:rPr>
          <w:rFonts w:ascii="GHEA Grapalat" w:hAnsi="GHEA Grapalat"/>
          <w:sz w:val="32"/>
          <w:szCs w:val="32"/>
        </w:rPr>
        <w:t xml:space="preserve"> .</w:t>
      </w:r>
      <w:r w:rsidR="006B3E56" w:rsidRPr="00503980">
        <w:rPr>
          <w:rFonts w:ascii="GHEA Grapalat" w:hAnsi="GHEA Grapalat"/>
          <w:sz w:val="32"/>
          <w:szCs w:val="32"/>
        </w:rPr>
        <w:t xml:space="preserve"> </w:t>
      </w:r>
    </w:p>
    <w:p w14:paraId="49FDBE50" w14:textId="77777777" w:rsidR="006B3E56" w:rsidRPr="00770B03" w:rsidRDefault="006B3E56" w:rsidP="00B46D58">
      <w:pPr>
        <w:tabs>
          <w:tab w:val="left" w:pos="7371"/>
        </w:tabs>
        <w:spacing w:after="160"/>
        <w:ind w:left="3544" w:firstLine="3"/>
        <w:jc w:val="both"/>
        <w:rPr>
          <w:rFonts w:ascii="GHEA Grapalat" w:hAnsi="GHEA Grapalat"/>
          <w:sz w:val="16"/>
        </w:rPr>
      </w:pPr>
    </w:p>
    <w:p w14:paraId="267AE31F" w14:textId="77777777" w:rsidR="00374F4A" w:rsidRPr="000C1746" w:rsidRDefault="00374F4A" w:rsidP="00B46D58">
      <w:pPr>
        <w:jc w:val="both"/>
        <w:rPr>
          <w:rFonts w:ascii="GHEA Grapalat" w:hAnsi="GHEA Grapalat"/>
        </w:rPr>
      </w:pPr>
      <w:r w:rsidRPr="00DA5EA0">
        <w:rPr>
          <w:rFonts w:ascii="GHEA Grapalat" w:hAnsi="GHEA Grapalat"/>
        </w:rPr>
        <w:lastRenderedPageBreak/>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5367F0DB"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58FDE2B"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0B4B04F2"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58096BEA" w14:textId="77777777" w:rsidR="00652A78" w:rsidRDefault="00123294">
      <w:pPr>
        <w:rPr>
          <w:ins w:id="5" w:author="Inesa Kocharyan" w:date="2021-09-01T14:04:00Z"/>
          <w:rFonts w:ascii="GHEA Grapalat" w:hAnsi="GHEA Grapalat"/>
          <w:b/>
        </w:rPr>
      </w:pPr>
      <w:r>
        <w:rPr>
          <w:rFonts w:ascii="GHEA Grapalat" w:hAnsi="GHEA Grapalat"/>
          <w:b/>
        </w:rPr>
        <w:br w:type="page"/>
      </w:r>
    </w:p>
    <w:p w14:paraId="7C7DCC17"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010B97A1" w14:textId="77777777" w:rsidR="00652A78" w:rsidRPr="00FA6464" w:rsidRDefault="00652A78" w:rsidP="00652A78">
      <w:pPr>
        <w:jc w:val="right"/>
        <w:rPr>
          <w:rFonts w:ascii="GHEA Grapalat" w:hAnsi="GHEA Grapalat"/>
          <w:b/>
        </w:rPr>
      </w:pPr>
      <w:r w:rsidRPr="001439BD">
        <w:rPr>
          <w:rFonts w:ascii="GHEA Grapalat" w:hAnsi="GHEA Grapalat"/>
          <w:b/>
        </w:rPr>
        <w:t>к Приглашению на открытый конкурс</w:t>
      </w:r>
    </w:p>
    <w:p w14:paraId="34C4A5F9" w14:textId="77777777"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 BMTsDzB ---/---"</w:t>
      </w:r>
    </w:p>
    <w:p w14:paraId="77201AEB" w14:textId="77777777" w:rsidR="00123294" w:rsidRDefault="00123294" w:rsidP="00B46D58">
      <w:pPr>
        <w:rPr>
          <w:rFonts w:ascii="GHEA Grapalat" w:hAnsi="GHEA Grapalat"/>
          <w:b/>
        </w:rPr>
      </w:pPr>
    </w:p>
    <w:p w14:paraId="25B5B06E" w14:textId="77777777" w:rsidR="00B048B2" w:rsidRDefault="00B048B2" w:rsidP="00B46D58">
      <w:pPr>
        <w:rPr>
          <w:rFonts w:ascii="GHEA Grapalat" w:hAnsi="GHEA Grapalat"/>
          <w:b/>
        </w:rPr>
      </w:pPr>
    </w:p>
    <w:p w14:paraId="463E425A"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5D846118"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3A8DACDC" w14:textId="77777777" w:rsidR="00A9306E" w:rsidRPr="00ED3A13" w:rsidRDefault="00A9306E" w:rsidP="00A9306E">
      <w:pPr>
        <w:ind w:left="360" w:hanging="360"/>
        <w:jc w:val="center"/>
        <w:rPr>
          <w:rFonts w:ascii="GHEA Grapalat" w:eastAsia="GHEA Grapalat" w:hAnsi="GHEA Grapalat" w:cs="GHEA Grapalat"/>
          <w:b/>
        </w:rPr>
      </w:pPr>
    </w:p>
    <w:p w14:paraId="682D5746"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E7A1317"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134517C3" w14:textId="77777777" w:rsidTr="00F32DDC">
        <w:tc>
          <w:tcPr>
            <w:tcW w:w="2836" w:type="dxa"/>
            <w:shd w:val="clear" w:color="auto" w:fill="D9E2F3"/>
            <w:vAlign w:val="center"/>
          </w:tcPr>
          <w:p w14:paraId="1C3B1A1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264E22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ED84A3" w14:textId="77777777" w:rsidTr="00F32DDC">
        <w:tc>
          <w:tcPr>
            <w:tcW w:w="2836" w:type="dxa"/>
            <w:shd w:val="clear" w:color="auto" w:fill="D9E2F3"/>
            <w:vAlign w:val="center"/>
          </w:tcPr>
          <w:p w14:paraId="5CAD57A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10863E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D013CD0" w14:textId="77777777" w:rsidTr="00F32DDC">
        <w:tc>
          <w:tcPr>
            <w:tcW w:w="2836" w:type="dxa"/>
            <w:shd w:val="clear" w:color="auto" w:fill="D9E2F3"/>
            <w:vAlign w:val="center"/>
          </w:tcPr>
          <w:p w14:paraId="6806346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11490B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A965DC0" w14:textId="77777777" w:rsidTr="00F32DDC">
        <w:tc>
          <w:tcPr>
            <w:tcW w:w="2836" w:type="dxa"/>
            <w:shd w:val="clear" w:color="auto" w:fill="D9E2F3"/>
            <w:vAlign w:val="center"/>
          </w:tcPr>
          <w:p w14:paraId="5386BA1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29E364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47013E" w14:textId="77777777" w:rsidTr="00F32DDC">
        <w:tc>
          <w:tcPr>
            <w:tcW w:w="2836" w:type="dxa"/>
            <w:shd w:val="clear" w:color="auto" w:fill="D9E2F3"/>
            <w:vAlign w:val="center"/>
          </w:tcPr>
          <w:p w14:paraId="35975BB4"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0AA5D0C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443B8E3" w14:textId="77777777" w:rsidTr="00F32DDC">
        <w:tc>
          <w:tcPr>
            <w:tcW w:w="2836" w:type="dxa"/>
            <w:shd w:val="clear" w:color="auto" w:fill="D9E2F3"/>
            <w:vAlign w:val="center"/>
          </w:tcPr>
          <w:p w14:paraId="3D075BA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E54BF82"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299A6E09" w14:textId="77777777" w:rsidTr="00F32DDC">
        <w:tc>
          <w:tcPr>
            <w:tcW w:w="2836" w:type="dxa"/>
            <w:shd w:val="clear" w:color="auto" w:fill="D9E2F3"/>
            <w:vAlign w:val="center"/>
          </w:tcPr>
          <w:p w14:paraId="6518D46C"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49A2C19"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247C168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CDE36DD" w14:textId="77777777" w:rsidTr="00F32DDC">
        <w:tc>
          <w:tcPr>
            <w:tcW w:w="2835" w:type="dxa"/>
            <w:shd w:val="clear" w:color="auto" w:fill="D9E2F3"/>
            <w:vAlign w:val="center"/>
          </w:tcPr>
          <w:p w14:paraId="477908E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957EAF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CBA5AE" w14:textId="77777777" w:rsidTr="00F32DDC">
        <w:trPr>
          <w:trHeight w:val="1487"/>
        </w:trPr>
        <w:tc>
          <w:tcPr>
            <w:tcW w:w="2835" w:type="dxa"/>
            <w:shd w:val="clear" w:color="auto" w:fill="D9E2F3"/>
            <w:vAlign w:val="center"/>
          </w:tcPr>
          <w:p w14:paraId="43EB7F0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C75C321" w14:textId="77777777" w:rsidR="00A9306E" w:rsidRPr="00FD1EE4" w:rsidRDefault="00A9306E" w:rsidP="00F32DDC">
            <w:pPr>
              <w:spacing w:before="240" w:after="240"/>
              <w:rPr>
                <w:rFonts w:ascii="GHEA Grapalat" w:eastAsia="GHEA Grapalat" w:hAnsi="GHEA Grapalat" w:cs="GHEA Grapalat"/>
              </w:rPr>
            </w:pPr>
          </w:p>
        </w:tc>
      </w:tr>
    </w:tbl>
    <w:p w14:paraId="7B9FABC5"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217A61AC" w14:textId="77777777" w:rsidTr="00F32DDC">
        <w:tc>
          <w:tcPr>
            <w:tcW w:w="2835" w:type="dxa"/>
            <w:shd w:val="clear" w:color="auto" w:fill="D9E2F3"/>
            <w:vAlign w:val="center"/>
          </w:tcPr>
          <w:p w14:paraId="378DA12C"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4F6CF1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6D8773E" w14:textId="77777777" w:rsidTr="00F32DDC">
        <w:tc>
          <w:tcPr>
            <w:tcW w:w="2835" w:type="dxa"/>
            <w:shd w:val="clear" w:color="auto" w:fill="D9E2F3"/>
            <w:vAlign w:val="center"/>
          </w:tcPr>
          <w:p w14:paraId="6F01BB9A"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3087050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E473306" w14:textId="77777777" w:rsidTr="00F32DDC">
        <w:tc>
          <w:tcPr>
            <w:tcW w:w="2835" w:type="dxa"/>
            <w:shd w:val="clear" w:color="auto" w:fill="D9E2F3"/>
            <w:vAlign w:val="center"/>
          </w:tcPr>
          <w:p w14:paraId="79636AF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60BD069" w14:textId="77777777" w:rsidR="00A9306E" w:rsidRPr="00FD1EE4" w:rsidRDefault="00A9306E" w:rsidP="00F32DDC">
            <w:pPr>
              <w:spacing w:before="240" w:after="240"/>
              <w:rPr>
                <w:rFonts w:ascii="GHEA Grapalat" w:eastAsia="GHEA Grapalat" w:hAnsi="GHEA Grapalat" w:cs="GHEA Grapalat"/>
              </w:rPr>
            </w:pPr>
          </w:p>
        </w:tc>
      </w:tr>
    </w:tbl>
    <w:p w14:paraId="4C7D2FCA" w14:textId="77777777" w:rsidR="00A9306E" w:rsidRPr="00FD1EE4" w:rsidRDefault="00A9306E" w:rsidP="00A9306E">
      <w:pPr>
        <w:rPr>
          <w:rFonts w:ascii="GHEA Grapalat" w:eastAsia="GHEA Grapalat" w:hAnsi="GHEA Grapalat" w:cs="GHEA Grapalat"/>
        </w:rPr>
      </w:pPr>
    </w:p>
    <w:p w14:paraId="799F4493"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6E16C6B1"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7AD167E9"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5D0F1D1" w14:textId="77777777" w:rsidTr="00F32DDC">
        <w:tc>
          <w:tcPr>
            <w:tcW w:w="2835" w:type="dxa"/>
            <w:shd w:val="clear" w:color="auto" w:fill="D9E2F3"/>
            <w:vAlign w:val="center"/>
          </w:tcPr>
          <w:p w14:paraId="4E8C6056"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7A58A57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EB0CF4" w14:textId="77777777" w:rsidTr="00F32DDC">
        <w:tc>
          <w:tcPr>
            <w:tcW w:w="2835" w:type="dxa"/>
            <w:shd w:val="clear" w:color="auto" w:fill="D9E2F3"/>
            <w:vAlign w:val="center"/>
          </w:tcPr>
          <w:p w14:paraId="2BD9B74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A588B76" w14:textId="77777777" w:rsidR="00A9306E" w:rsidRPr="00FD1EE4" w:rsidRDefault="00A9306E" w:rsidP="00F32DDC">
            <w:pPr>
              <w:spacing w:before="240" w:after="240"/>
              <w:rPr>
                <w:rFonts w:ascii="GHEA Grapalat" w:eastAsia="GHEA Grapalat" w:hAnsi="GHEA Grapalat" w:cs="GHEA Grapalat"/>
              </w:rPr>
            </w:pPr>
          </w:p>
        </w:tc>
      </w:tr>
    </w:tbl>
    <w:p w14:paraId="015CB361"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A6A5BC2" w14:textId="77777777" w:rsidTr="00F32DDC">
        <w:tc>
          <w:tcPr>
            <w:tcW w:w="2835" w:type="dxa"/>
            <w:shd w:val="clear" w:color="auto" w:fill="D9E2F3"/>
            <w:vAlign w:val="center"/>
          </w:tcPr>
          <w:p w14:paraId="5C5A2F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0AD6B85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FDE1E5" w14:textId="77777777" w:rsidTr="00F32DDC">
        <w:tc>
          <w:tcPr>
            <w:tcW w:w="2835" w:type="dxa"/>
            <w:shd w:val="clear" w:color="auto" w:fill="D9E2F3"/>
            <w:vAlign w:val="center"/>
          </w:tcPr>
          <w:p w14:paraId="0D4F1B3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ED4AD0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C437124" w14:textId="77777777" w:rsidTr="00F32DDC">
        <w:tc>
          <w:tcPr>
            <w:tcW w:w="2835" w:type="dxa"/>
            <w:shd w:val="clear" w:color="auto" w:fill="D9E2F3"/>
            <w:vAlign w:val="center"/>
          </w:tcPr>
          <w:p w14:paraId="39CFE29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7733760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982903E" w14:textId="77777777" w:rsidTr="00F32DDC">
        <w:tc>
          <w:tcPr>
            <w:tcW w:w="2835" w:type="dxa"/>
            <w:shd w:val="clear" w:color="auto" w:fill="D9E2F3"/>
            <w:vAlign w:val="center"/>
          </w:tcPr>
          <w:p w14:paraId="125824F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A8E8B4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DCEA36" w14:textId="77777777" w:rsidTr="00F32DDC">
        <w:tc>
          <w:tcPr>
            <w:tcW w:w="2835" w:type="dxa"/>
            <w:shd w:val="clear" w:color="auto" w:fill="D9E2F3"/>
            <w:vAlign w:val="center"/>
          </w:tcPr>
          <w:p w14:paraId="10E465C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5205EA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A10458" w14:textId="77777777" w:rsidTr="00F32DDC">
        <w:trPr>
          <w:trHeight w:val="1361"/>
        </w:trPr>
        <w:tc>
          <w:tcPr>
            <w:tcW w:w="2835" w:type="dxa"/>
            <w:shd w:val="clear" w:color="auto" w:fill="D9E2F3"/>
            <w:vAlign w:val="center"/>
          </w:tcPr>
          <w:p w14:paraId="671211E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3B44ACA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8786055" w14:textId="77777777" w:rsidTr="00F32DDC">
        <w:tc>
          <w:tcPr>
            <w:tcW w:w="2835" w:type="dxa"/>
            <w:shd w:val="clear" w:color="auto" w:fill="D9E2F3"/>
            <w:vAlign w:val="center"/>
          </w:tcPr>
          <w:p w14:paraId="4030973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325B408" w14:textId="77777777" w:rsidR="00A9306E" w:rsidRPr="00FD1EE4" w:rsidRDefault="00A9306E" w:rsidP="00F32DDC">
            <w:pPr>
              <w:spacing w:before="240" w:after="240"/>
              <w:rPr>
                <w:rFonts w:ascii="GHEA Grapalat" w:eastAsia="GHEA Grapalat" w:hAnsi="GHEA Grapalat" w:cs="GHEA Grapalat"/>
              </w:rPr>
            </w:pPr>
          </w:p>
        </w:tc>
      </w:tr>
    </w:tbl>
    <w:p w14:paraId="3D149D62"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12135FB7" w14:textId="77777777" w:rsidTr="00F32DDC">
        <w:tc>
          <w:tcPr>
            <w:tcW w:w="2836" w:type="dxa"/>
            <w:shd w:val="clear" w:color="auto" w:fill="D9E2F3"/>
            <w:vAlign w:val="center"/>
          </w:tcPr>
          <w:p w14:paraId="5AE67FDB"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7C3EAC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EDFEFA" w14:textId="77777777" w:rsidTr="00F32DDC">
        <w:tc>
          <w:tcPr>
            <w:tcW w:w="2836" w:type="dxa"/>
            <w:shd w:val="clear" w:color="auto" w:fill="D9E2F3"/>
            <w:vAlign w:val="center"/>
          </w:tcPr>
          <w:p w14:paraId="0C4BAD86"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14:paraId="4E4CB071"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6F19B2D1"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05B8AD3"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22E97781"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19A41D6"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6590FFFC" w14:textId="77777777" w:rsidTr="00F32DDC">
        <w:tc>
          <w:tcPr>
            <w:tcW w:w="2837" w:type="dxa"/>
            <w:shd w:val="clear" w:color="auto" w:fill="D9E2F3"/>
            <w:vAlign w:val="center"/>
          </w:tcPr>
          <w:p w14:paraId="45DCB4D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3F13618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A6FF764" w14:textId="77777777" w:rsidTr="00F32DDC">
        <w:tc>
          <w:tcPr>
            <w:tcW w:w="2837" w:type="dxa"/>
            <w:shd w:val="clear" w:color="auto" w:fill="D9E2F3"/>
            <w:vAlign w:val="center"/>
          </w:tcPr>
          <w:p w14:paraId="06B94A2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0D5D96D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C5D3E7E" w14:textId="77777777" w:rsidTr="00F32DDC">
        <w:tc>
          <w:tcPr>
            <w:tcW w:w="2837" w:type="dxa"/>
            <w:shd w:val="clear" w:color="auto" w:fill="D9E2F3"/>
            <w:vAlign w:val="center"/>
          </w:tcPr>
          <w:p w14:paraId="14728FE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0A07127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EC62D2" w14:textId="77777777" w:rsidTr="00F32DDC">
        <w:tc>
          <w:tcPr>
            <w:tcW w:w="2837" w:type="dxa"/>
            <w:shd w:val="clear" w:color="auto" w:fill="D9E2F3"/>
            <w:vAlign w:val="center"/>
          </w:tcPr>
          <w:p w14:paraId="303355F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C76D288"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35777C68"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E97DF3D"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38BBD5E" w14:textId="77777777" w:rsidTr="00F32DDC">
        <w:tc>
          <w:tcPr>
            <w:tcW w:w="2837" w:type="dxa"/>
            <w:shd w:val="clear" w:color="auto" w:fill="D9E2F3"/>
            <w:vAlign w:val="center"/>
          </w:tcPr>
          <w:p w14:paraId="035C15E8"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7EC12A9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B7CCE7" w14:textId="77777777" w:rsidTr="00F32DDC">
        <w:tc>
          <w:tcPr>
            <w:tcW w:w="2837" w:type="dxa"/>
            <w:shd w:val="clear" w:color="auto" w:fill="D9E2F3"/>
            <w:vAlign w:val="center"/>
          </w:tcPr>
          <w:p w14:paraId="32ECA92C"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C22D7A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1FDD706" w14:textId="77777777" w:rsidTr="00F32DDC">
        <w:tc>
          <w:tcPr>
            <w:tcW w:w="2837" w:type="dxa"/>
            <w:shd w:val="clear" w:color="auto" w:fill="D9E2F3"/>
            <w:vAlign w:val="center"/>
          </w:tcPr>
          <w:p w14:paraId="693C8C5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52E0B7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D8EC6E6" w14:textId="77777777" w:rsidTr="00F32DDC">
        <w:tc>
          <w:tcPr>
            <w:tcW w:w="2837" w:type="dxa"/>
            <w:shd w:val="clear" w:color="auto" w:fill="D9E2F3"/>
            <w:vAlign w:val="center"/>
          </w:tcPr>
          <w:p w14:paraId="522EAA51"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6348B48C"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774357DE"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9714B16"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2A5A4344"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63D34AFD"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6596E48" w14:textId="77777777" w:rsidTr="00F32DDC">
        <w:tc>
          <w:tcPr>
            <w:tcW w:w="2836" w:type="dxa"/>
            <w:shd w:val="clear" w:color="auto" w:fill="D9E2F3"/>
            <w:vAlign w:val="center"/>
          </w:tcPr>
          <w:p w14:paraId="3BF0AA1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1ABA40E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48F5011" w14:textId="77777777" w:rsidTr="00F32DDC">
        <w:tc>
          <w:tcPr>
            <w:tcW w:w="2836" w:type="dxa"/>
            <w:shd w:val="clear" w:color="auto" w:fill="D9E2F3"/>
            <w:vAlign w:val="center"/>
          </w:tcPr>
          <w:p w14:paraId="5FE8A41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AECABF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AD794F7" w14:textId="77777777" w:rsidTr="00F32DDC">
        <w:tc>
          <w:tcPr>
            <w:tcW w:w="2836" w:type="dxa"/>
            <w:shd w:val="clear" w:color="auto" w:fill="D9E2F3"/>
            <w:vAlign w:val="center"/>
          </w:tcPr>
          <w:p w14:paraId="68FF94E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FFF93D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D2D429" w14:textId="77777777" w:rsidTr="00F32DDC">
        <w:tc>
          <w:tcPr>
            <w:tcW w:w="2836" w:type="dxa"/>
            <w:shd w:val="clear" w:color="auto" w:fill="D9E2F3"/>
            <w:vAlign w:val="center"/>
          </w:tcPr>
          <w:p w14:paraId="3B7ABD3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EB9DF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BCE54D" w14:textId="77777777" w:rsidTr="00F32DDC">
        <w:tc>
          <w:tcPr>
            <w:tcW w:w="2836" w:type="dxa"/>
            <w:shd w:val="clear" w:color="auto" w:fill="D9E2F3"/>
            <w:vAlign w:val="center"/>
          </w:tcPr>
          <w:p w14:paraId="12220E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F9023D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9429D3" w14:textId="77777777" w:rsidTr="00F32DDC">
        <w:tc>
          <w:tcPr>
            <w:tcW w:w="2836" w:type="dxa"/>
            <w:shd w:val="clear" w:color="auto" w:fill="D9E2F3"/>
            <w:vAlign w:val="center"/>
          </w:tcPr>
          <w:p w14:paraId="44B572C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0001BBF4" w14:textId="77777777" w:rsidR="00A9306E" w:rsidRPr="00FD1EE4" w:rsidRDefault="00A9306E" w:rsidP="00F32DDC">
            <w:pPr>
              <w:spacing w:before="240" w:after="240"/>
              <w:rPr>
                <w:rFonts w:ascii="GHEA Grapalat" w:eastAsia="GHEA Grapalat" w:hAnsi="GHEA Grapalat" w:cs="GHEA Grapalat"/>
              </w:rPr>
            </w:pPr>
          </w:p>
        </w:tc>
      </w:tr>
    </w:tbl>
    <w:p w14:paraId="1815679C"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649D5035" w14:textId="77777777" w:rsidTr="00F32DDC">
        <w:tc>
          <w:tcPr>
            <w:tcW w:w="2977" w:type="dxa"/>
            <w:shd w:val="clear" w:color="auto" w:fill="D9E2F3"/>
            <w:vAlign w:val="center"/>
          </w:tcPr>
          <w:p w14:paraId="083498D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64D89A1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62D3819" w14:textId="77777777" w:rsidTr="00F32DDC">
        <w:tc>
          <w:tcPr>
            <w:tcW w:w="2977" w:type="dxa"/>
            <w:shd w:val="clear" w:color="auto" w:fill="D9E2F3"/>
            <w:vAlign w:val="center"/>
          </w:tcPr>
          <w:p w14:paraId="021ADCE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B98F64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375AC6A" w14:textId="77777777" w:rsidTr="00F32DDC">
        <w:tc>
          <w:tcPr>
            <w:tcW w:w="2977" w:type="dxa"/>
            <w:shd w:val="clear" w:color="auto" w:fill="D9E2F3"/>
            <w:vAlign w:val="center"/>
          </w:tcPr>
          <w:p w14:paraId="5FCDDEF0"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77EE7E7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6C0FFD6" w14:textId="77777777" w:rsidTr="00F32DDC">
        <w:tc>
          <w:tcPr>
            <w:tcW w:w="2977" w:type="dxa"/>
            <w:shd w:val="clear" w:color="auto" w:fill="D9E2F3"/>
            <w:vAlign w:val="center"/>
          </w:tcPr>
          <w:p w14:paraId="24641F9F"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301DEAA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9313C46" w14:textId="77777777" w:rsidTr="00F32DDC">
        <w:tc>
          <w:tcPr>
            <w:tcW w:w="2977" w:type="dxa"/>
            <w:shd w:val="clear" w:color="auto" w:fill="D9E2F3"/>
            <w:vAlign w:val="center"/>
          </w:tcPr>
          <w:p w14:paraId="35237A6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2D1C7E97" w14:textId="77777777" w:rsidR="00A9306E" w:rsidRPr="00FD1EE4" w:rsidRDefault="00A9306E" w:rsidP="00F32DDC">
            <w:pPr>
              <w:spacing w:before="240" w:after="240"/>
              <w:rPr>
                <w:rFonts w:ascii="GHEA Grapalat" w:eastAsia="GHEA Grapalat" w:hAnsi="GHEA Grapalat" w:cs="GHEA Grapalat"/>
              </w:rPr>
            </w:pPr>
          </w:p>
        </w:tc>
      </w:tr>
    </w:tbl>
    <w:p w14:paraId="30E225F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3AC01B53" w14:textId="77777777" w:rsidTr="00F32DDC">
        <w:tc>
          <w:tcPr>
            <w:tcW w:w="2943" w:type="dxa"/>
            <w:shd w:val="clear" w:color="auto" w:fill="D9E2F3"/>
            <w:vAlign w:val="center"/>
          </w:tcPr>
          <w:p w14:paraId="6ED75B1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56CE131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A0DFD2" w14:textId="77777777" w:rsidTr="00F32DDC">
        <w:tc>
          <w:tcPr>
            <w:tcW w:w="2943" w:type="dxa"/>
            <w:shd w:val="clear" w:color="auto" w:fill="D9E2F3"/>
            <w:vAlign w:val="center"/>
          </w:tcPr>
          <w:p w14:paraId="76E5062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4B2B1A6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F7B56D7" w14:textId="77777777" w:rsidTr="00F32DDC">
        <w:tc>
          <w:tcPr>
            <w:tcW w:w="2943" w:type="dxa"/>
            <w:shd w:val="clear" w:color="auto" w:fill="D9E2F3"/>
            <w:vAlign w:val="center"/>
          </w:tcPr>
          <w:p w14:paraId="69B76589"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14:paraId="3BBF285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833D12" w14:textId="77777777" w:rsidTr="00F32DDC">
        <w:tc>
          <w:tcPr>
            <w:tcW w:w="2943" w:type="dxa"/>
            <w:shd w:val="clear" w:color="auto" w:fill="D9E2F3"/>
            <w:vAlign w:val="center"/>
          </w:tcPr>
          <w:p w14:paraId="29BF49A7"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2A795373" w14:textId="77777777" w:rsidR="00A9306E" w:rsidRPr="00FD1EE4" w:rsidRDefault="00A9306E" w:rsidP="00F32DDC">
            <w:pPr>
              <w:spacing w:before="240" w:after="240"/>
              <w:rPr>
                <w:rFonts w:ascii="GHEA Grapalat" w:eastAsia="GHEA Grapalat" w:hAnsi="GHEA Grapalat" w:cs="GHEA Grapalat"/>
              </w:rPr>
            </w:pPr>
          </w:p>
        </w:tc>
      </w:tr>
    </w:tbl>
    <w:p w14:paraId="44CA8A4B"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2E6169E8" w14:textId="77777777" w:rsidTr="00F32DDC">
        <w:tc>
          <w:tcPr>
            <w:tcW w:w="2837" w:type="dxa"/>
            <w:shd w:val="clear" w:color="auto" w:fill="D9E2F3"/>
            <w:vAlign w:val="center"/>
          </w:tcPr>
          <w:p w14:paraId="292846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091CBB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AC6F5E8" w14:textId="77777777" w:rsidTr="00F32DDC">
        <w:tc>
          <w:tcPr>
            <w:tcW w:w="2837" w:type="dxa"/>
            <w:shd w:val="clear" w:color="auto" w:fill="D9E2F3"/>
            <w:vAlign w:val="center"/>
          </w:tcPr>
          <w:p w14:paraId="6A28ACB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576D49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0537AF" w14:textId="77777777" w:rsidTr="00F32DDC">
        <w:tc>
          <w:tcPr>
            <w:tcW w:w="2837" w:type="dxa"/>
            <w:shd w:val="clear" w:color="auto" w:fill="D9E2F3"/>
            <w:vAlign w:val="center"/>
          </w:tcPr>
          <w:p w14:paraId="2DD4969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FA188A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8965460" w14:textId="77777777" w:rsidTr="00F32DDC">
        <w:tc>
          <w:tcPr>
            <w:tcW w:w="2837" w:type="dxa"/>
            <w:shd w:val="clear" w:color="auto" w:fill="D9E2F3"/>
            <w:vAlign w:val="center"/>
          </w:tcPr>
          <w:p w14:paraId="7A35D81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7EAFC7F1" w14:textId="77777777" w:rsidR="00A9306E" w:rsidRPr="00FD1EE4" w:rsidRDefault="00A9306E" w:rsidP="00F32DDC">
            <w:pPr>
              <w:spacing w:before="240" w:after="240"/>
              <w:rPr>
                <w:rFonts w:ascii="GHEA Grapalat" w:eastAsia="GHEA Grapalat" w:hAnsi="GHEA Grapalat" w:cs="GHEA Grapalat"/>
              </w:rPr>
            </w:pPr>
          </w:p>
        </w:tc>
      </w:tr>
    </w:tbl>
    <w:p w14:paraId="7A2FA909"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43384242" w14:textId="77777777" w:rsidTr="00F32DDC">
        <w:trPr>
          <w:trHeight w:val="924"/>
        </w:trPr>
        <w:tc>
          <w:tcPr>
            <w:tcW w:w="9016" w:type="dxa"/>
            <w:gridSpan w:val="2"/>
            <w:vAlign w:val="center"/>
          </w:tcPr>
          <w:p w14:paraId="1174A706" w14:textId="77777777" w:rsidR="00A9306E" w:rsidRPr="00FD1EE4" w:rsidRDefault="0083630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28D7CC65" w14:textId="77777777" w:rsidTr="00F32DDC">
        <w:trPr>
          <w:trHeight w:val="684"/>
        </w:trPr>
        <w:tc>
          <w:tcPr>
            <w:tcW w:w="4508" w:type="dxa"/>
            <w:shd w:val="clear" w:color="auto" w:fill="D9E2F3"/>
            <w:vAlign w:val="center"/>
          </w:tcPr>
          <w:p w14:paraId="6052B6D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03D404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CDC964" w14:textId="77777777" w:rsidTr="00F32DDC">
        <w:trPr>
          <w:trHeight w:val="1282"/>
        </w:trPr>
        <w:tc>
          <w:tcPr>
            <w:tcW w:w="4508" w:type="dxa"/>
            <w:shd w:val="clear" w:color="auto" w:fill="D9E2F3"/>
            <w:vAlign w:val="center"/>
          </w:tcPr>
          <w:p w14:paraId="79C9080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30468788" w14:textId="77777777" w:rsidR="00A9306E" w:rsidRPr="006B364D" w:rsidRDefault="0083630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1CCA37DD" w14:textId="77777777" w:rsidR="00A9306E" w:rsidRPr="00F10CBA" w:rsidRDefault="0083630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4DB2ABE6" w14:textId="77777777" w:rsidTr="00F32DDC">
        <w:tc>
          <w:tcPr>
            <w:tcW w:w="9016" w:type="dxa"/>
            <w:gridSpan w:val="2"/>
            <w:vAlign w:val="center"/>
          </w:tcPr>
          <w:p w14:paraId="35B3CC55"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0155134C" w14:textId="77777777" w:rsidTr="00F32DDC">
        <w:tc>
          <w:tcPr>
            <w:tcW w:w="9016" w:type="dxa"/>
            <w:gridSpan w:val="2"/>
            <w:vAlign w:val="center"/>
          </w:tcPr>
          <w:p w14:paraId="5A797A48" w14:textId="77777777" w:rsidR="00A9306E" w:rsidRPr="00FD1EE4" w:rsidRDefault="0083630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37D1F6BE"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7BC0CC53" w14:textId="77777777" w:rsidTr="00F32DDC">
        <w:trPr>
          <w:trHeight w:val="924"/>
        </w:trPr>
        <w:tc>
          <w:tcPr>
            <w:tcW w:w="9016" w:type="dxa"/>
            <w:gridSpan w:val="2"/>
            <w:vAlign w:val="center"/>
          </w:tcPr>
          <w:p w14:paraId="0CF3B058" w14:textId="77777777" w:rsidR="00A9306E" w:rsidRPr="00FD1EE4" w:rsidRDefault="00836306"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4BC9896F" w14:textId="77777777" w:rsidTr="00F32DDC">
        <w:trPr>
          <w:trHeight w:val="684"/>
        </w:trPr>
        <w:tc>
          <w:tcPr>
            <w:tcW w:w="4508" w:type="dxa"/>
            <w:shd w:val="clear" w:color="auto" w:fill="D9E2F3"/>
            <w:vAlign w:val="center"/>
          </w:tcPr>
          <w:p w14:paraId="2E6B7A6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vAlign w:val="center"/>
          </w:tcPr>
          <w:p w14:paraId="6C426FD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12F6B5F" w14:textId="77777777" w:rsidTr="00F32DDC">
        <w:trPr>
          <w:trHeight w:val="1282"/>
        </w:trPr>
        <w:tc>
          <w:tcPr>
            <w:tcW w:w="4508" w:type="dxa"/>
            <w:shd w:val="clear" w:color="auto" w:fill="D9E2F3"/>
            <w:vAlign w:val="center"/>
          </w:tcPr>
          <w:p w14:paraId="0DAA4AC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902A960" w14:textId="77777777" w:rsidR="00A9306E" w:rsidRPr="00C843BA" w:rsidRDefault="0083630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5628AADB" w14:textId="77777777" w:rsidR="00A9306E" w:rsidRPr="00C843BA" w:rsidRDefault="0083630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338294FD" w14:textId="77777777" w:rsidTr="00F32DDC">
        <w:tc>
          <w:tcPr>
            <w:tcW w:w="9016" w:type="dxa"/>
            <w:gridSpan w:val="2"/>
            <w:vAlign w:val="center"/>
          </w:tcPr>
          <w:p w14:paraId="43371738"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48205BE6" w14:textId="77777777" w:rsidTr="00F32DDC">
        <w:tc>
          <w:tcPr>
            <w:tcW w:w="9016" w:type="dxa"/>
            <w:gridSpan w:val="2"/>
            <w:vAlign w:val="center"/>
          </w:tcPr>
          <w:p w14:paraId="339A78FD"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6BC62A67" w14:textId="77777777" w:rsidTr="00F32DDC">
        <w:tc>
          <w:tcPr>
            <w:tcW w:w="9016" w:type="dxa"/>
            <w:gridSpan w:val="2"/>
            <w:vAlign w:val="center"/>
          </w:tcPr>
          <w:p w14:paraId="1C72662A"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6CEB2555" w14:textId="77777777" w:rsidTr="00F32DDC">
        <w:tc>
          <w:tcPr>
            <w:tcW w:w="9016" w:type="dxa"/>
            <w:gridSpan w:val="2"/>
            <w:vAlign w:val="center"/>
          </w:tcPr>
          <w:p w14:paraId="2C55A6C2" w14:textId="77777777" w:rsidR="00A9306E" w:rsidRPr="00FD1EE4" w:rsidRDefault="00836306"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14042B50"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5816C670" w14:textId="77777777" w:rsidTr="00F32DDC">
        <w:tc>
          <w:tcPr>
            <w:tcW w:w="2837" w:type="dxa"/>
            <w:shd w:val="clear" w:color="auto" w:fill="D9E2F3"/>
            <w:vAlign w:val="center"/>
          </w:tcPr>
          <w:p w14:paraId="7EFE523B"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7DA5AE2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79B0F7" w14:textId="77777777" w:rsidTr="00F32DDC">
        <w:tc>
          <w:tcPr>
            <w:tcW w:w="2837" w:type="dxa"/>
            <w:shd w:val="clear" w:color="auto" w:fill="D9E2F3"/>
            <w:vAlign w:val="center"/>
          </w:tcPr>
          <w:p w14:paraId="7CC7A068"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14:paraId="1161C14D" w14:textId="77777777" w:rsidR="00A9306E" w:rsidRPr="00B23852" w:rsidRDefault="0083630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6E4162D6" w14:textId="77777777" w:rsidR="00A9306E" w:rsidRPr="00FD1EE4" w:rsidRDefault="00836306"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4EC90B79" w14:textId="77777777" w:rsidTr="00F32DDC">
        <w:tc>
          <w:tcPr>
            <w:tcW w:w="2837" w:type="dxa"/>
            <w:shd w:val="clear" w:color="auto" w:fill="D9E2F3"/>
            <w:vAlign w:val="center"/>
          </w:tcPr>
          <w:p w14:paraId="2086CC1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6E4FAE4B" w14:textId="77777777" w:rsidR="00A9306E" w:rsidRPr="005600B4" w:rsidRDefault="0083630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01DE78B3" w14:textId="77777777" w:rsidR="00A9306E" w:rsidRPr="005600B4" w:rsidRDefault="00836306"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11C9ED6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314769B9" w14:textId="77777777" w:rsidTr="00F32DDC">
        <w:tc>
          <w:tcPr>
            <w:tcW w:w="2837" w:type="dxa"/>
            <w:shd w:val="clear" w:color="auto" w:fill="D9E2F3"/>
            <w:vAlign w:val="center"/>
          </w:tcPr>
          <w:p w14:paraId="0AA4C3F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6DFD80E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36E26CD" w14:textId="77777777" w:rsidTr="00F32DDC">
        <w:tc>
          <w:tcPr>
            <w:tcW w:w="2837" w:type="dxa"/>
            <w:shd w:val="clear" w:color="auto" w:fill="D9E2F3"/>
            <w:vAlign w:val="center"/>
          </w:tcPr>
          <w:p w14:paraId="1BAFBA7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F9071E5" w14:textId="77777777" w:rsidR="00A9306E" w:rsidRPr="00FD1EE4" w:rsidRDefault="00A9306E" w:rsidP="00F32DDC">
            <w:pPr>
              <w:spacing w:before="240" w:after="240"/>
              <w:rPr>
                <w:rFonts w:ascii="GHEA Grapalat" w:eastAsia="GHEA Grapalat" w:hAnsi="GHEA Grapalat" w:cs="GHEA Grapalat"/>
              </w:rPr>
            </w:pPr>
          </w:p>
        </w:tc>
      </w:tr>
    </w:tbl>
    <w:p w14:paraId="53D33A52"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971504D"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3B22851F"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16A05D81" w14:textId="77777777" w:rsidTr="00F32DDC">
        <w:tc>
          <w:tcPr>
            <w:tcW w:w="2835" w:type="dxa"/>
            <w:shd w:val="clear" w:color="auto" w:fill="D9E2F3"/>
            <w:vAlign w:val="center"/>
          </w:tcPr>
          <w:p w14:paraId="3659C65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D1B97E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12BB3C" w14:textId="77777777" w:rsidTr="00F32DDC">
        <w:tc>
          <w:tcPr>
            <w:tcW w:w="2835" w:type="dxa"/>
            <w:shd w:val="clear" w:color="auto" w:fill="D9E2F3"/>
            <w:vAlign w:val="center"/>
          </w:tcPr>
          <w:p w14:paraId="212FE1C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4F44BF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FCC2EF" w14:textId="77777777" w:rsidTr="00F32DDC">
        <w:tc>
          <w:tcPr>
            <w:tcW w:w="2835" w:type="dxa"/>
            <w:shd w:val="clear" w:color="auto" w:fill="D9E2F3"/>
            <w:vAlign w:val="center"/>
          </w:tcPr>
          <w:p w14:paraId="48A5E6B4"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1F90759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17413B" w14:textId="77777777" w:rsidTr="00F32DDC">
        <w:tc>
          <w:tcPr>
            <w:tcW w:w="2835" w:type="dxa"/>
            <w:shd w:val="clear" w:color="auto" w:fill="D9E2F3"/>
            <w:vAlign w:val="center"/>
          </w:tcPr>
          <w:p w14:paraId="12CEF57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8AB70E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FF11754" w14:textId="77777777" w:rsidTr="00F32DDC">
        <w:tc>
          <w:tcPr>
            <w:tcW w:w="2835" w:type="dxa"/>
            <w:shd w:val="clear" w:color="auto" w:fill="D9E2F3"/>
            <w:vAlign w:val="center"/>
          </w:tcPr>
          <w:p w14:paraId="1B2E632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D9FA10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BCBEDB" w14:textId="77777777" w:rsidTr="00F32DDC">
        <w:tc>
          <w:tcPr>
            <w:tcW w:w="2835" w:type="dxa"/>
            <w:shd w:val="clear" w:color="auto" w:fill="D9E2F3"/>
            <w:vAlign w:val="center"/>
          </w:tcPr>
          <w:p w14:paraId="6F18DB8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27AB17C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C622072" w14:textId="77777777" w:rsidTr="00F32DDC">
        <w:tc>
          <w:tcPr>
            <w:tcW w:w="2835" w:type="dxa"/>
            <w:shd w:val="clear" w:color="auto" w:fill="D9E2F3"/>
            <w:vAlign w:val="center"/>
          </w:tcPr>
          <w:p w14:paraId="08F2B7E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62867C79" w14:textId="77777777" w:rsidR="00A9306E" w:rsidRPr="00FD1EE4" w:rsidRDefault="00A9306E" w:rsidP="00F32DDC">
            <w:pPr>
              <w:spacing w:before="240" w:after="240"/>
              <w:rPr>
                <w:rFonts w:ascii="GHEA Grapalat" w:eastAsia="GHEA Grapalat" w:hAnsi="GHEA Grapalat" w:cs="GHEA Grapalat"/>
              </w:rPr>
            </w:pPr>
          </w:p>
        </w:tc>
      </w:tr>
    </w:tbl>
    <w:p w14:paraId="3B83A43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1B488A6" w14:textId="77777777" w:rsidTr="00F32DDC">
        <w:trPr>
          <w:trHeight w:val="853"/>
        </w:trPr>
        <w:tc>
          <w:tcPr>
            <w:tcW w:w="2835" w:type="dxa"/>
            <w:vMerge w:val="restart"/>
            <w:shd w:val="clear" w:color="auto" w:fill="D9E2F3"/>
            <w:vAlign w:val="center"/>
          </w:tcPr>
          <w:p w14:paraId="44405E13"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7465D54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8817D6" w14:textId="77777777" w:rsidTr="00F32DDC">
        <w:trPr>
          <w:trHeight w:val="850"/>
        </w:trPr>
        <w:tc>
          <w:tcPr>
            <w:tcW w:w="2835" w:type="dxa"/>
            <w:vMerge/>
            <w:shd w:val="clear" w:color="auto" w:fill="D9E2F3"/>
            <w:vAlign w:val="center"/>
          </w:tcPr>
          <w:p w14:paraId="05EAF916"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2627DF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3E860E" w14:textId="77777777" w:rsidTr="00F32DDC">
        <w:trPr>
          <w:trHeight w:val="850"/>
        </w:trPr>
        <w:tc>
          <w:tcPr>
            <w:tcW w:w="2835" w:type="dxa"/>
            <w:vMerge/>
            <w:shd w:val="clear" w:color="auto" w:fill="D9E2F3"/>
            <w:vAlign w:val="center"/>
          </w:tcPr>
          <w:p w14:paraId="7B073B8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F8396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EF7C090" w14:textId="77777777" w:rsidTr="00F32DDC">
        <w:trPr>
          <w:trHeight w:val="850"/>
        </w:trPr>
        <w:tc>
          <w:tcPr>
            <w:tcW w:w="2835" w:type="dxa"/>
            <w:vMerge/>
            <w:shd w:val="clear" w:color="auto" w:fill="D9E2F3"/>
            <w:vAlign w:val="center"/>
          </w:tcPr>
          <w:p w14:paraId="37A999A8"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78A25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8A3DEAE" w14:textId="77777777" w:rsidTr="00F32DDC">
        <w:trPr>
          <w:trHeight w:val="850"/>
        </w:trPr>
        <w:tc>
          <w:tcPr>
            <w:tcW w:w="2835" w:type="dxa"/>
            <w:vMerge/>
            <w:shd w:val="clear" w:color="auto" w:fill="D9E2F3"/>
            <w:vAlign w:val="center"/>
          </w:tcPr>
          <w:p w14:paraId="71A3248F"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BE7BE6" w14:textId="77777777" w:rsidR="00A9306E" w:rsidRPr="00FD1EE4" w:rsidRDefault="00A9306E" w:rsidP="00F32DDC">
            <w:pPr>
              <w:spacing w:before="240" w:after="240"/>
              <w:rPr>
                <w:rFonts w:ascii="GHEA Grapalat" w:eastAsia="GHEA Grapalat" w:hAnsi="GHEA Grapalat" w:cs="GHEA Grapalat"/>
              </w:rPr>
            </w:pPr>
          </w:p>
        </w:tc>
      </w:tr>
    </w:tbl>
    <w:p w14:paraId="61A26E8F"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AC6B01B" w14:textId="77777777" w:rsidTr="00F32DDC">
        <w:tc>
          <w:tcPr>
            <w:tcW w:w="2835" w:type="dxa"/>
            <w:shd w:val="clear" w:color="auto" w:fill="D9E2F3"/>
            <w:vAlign w:val="center"/>
          </w:tcPr>
          <w:p w14:paraId="2F784A6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14:paraId="34CA2A5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975694B" w14:textId="77777777" w:rsidTr="00F32DDC">
        <w:tc>
          <w:tcPr>
            <w:tcW w:w="2835" w:type="dxa"/>
            <w:shd w:val="clear" w:color="auto" w:fill="D9E2F3"/>
            <w:vAlign w:val="center"/>
          </w:tcPr>
          <w:p w14:paraId="435EE29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A285C9B" w14:textId="77777777" w:rsidR="00A9306E" w:rsidRPr="00FD1EE4" w:rsidRDefault="00A9306E" w:rsidP="00F32DDC">
            <w:pPr>
              <w:spacing w:before="240" w:after="240"/>
              <w:rPr>
                <w:rFonts w:ascii="GHEA Grapalat" w:eastAsia="GHEA Grapalat" w:hAnsi="GHEA Grapalat" w:cs="GHEA Grapalat"/>
              </w:rPr>
            </w:pPr>
          </w:p>
        </w:tc>
      </w:tr>
    </w:tbl>
    <w:p w14:paraId="58554AEB"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B28100E"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41F0A02E" w14:textId="77777777" w:rsidTr="00F32DDC">
        <w:tc>
          <w:tcPr>
            <w:tcW w:w="9016" w:type="dxa"/>
            <w:shd w:val="clear" w:color="auto" w:fill="DBE5F1" w:themeFill="accent1" w:themeFillTint="33"/>
          </w:tcPr>
          <w:p w14:paraId="2AFCDE80"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28707CD9" w14:textId="77777777" w:rsidTr="00F32DDC">
        <w:trPr>
          <w:trHeight w:val="10187"/>
        </w:trPr>
        <w:tc>
          <w:tcPr>
            <w:tcW w:w="9016" w:type="dxa"/>
          </w:tcPr>
          <w:p w14:paraId="473DC9B8" w14:textId="77777777" w:rsidR="00A9306E" w:rsidRPr="00FD1EE4" w:rsidRDefault="00A9306E" w:rsidP="00F32DDC">
            <w:pPr>
              <w:rPr>
                <w:rFonts w:ascii="GHEA Grapalat" w:eastAsia="GHEA Grapalat" w:hAnsi="GHEA Grapalat" w:cs="GHEA Grapalat"/>
                <w:b/>
                <w:color w:val="000000"/>
              </w:rPr>
            </w:pPr>
          </w:p>
        </w:tc>
      </w:tr>
    </w:tbl>
    <w:p w14:paraId="7E7264F9"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0598A3FD" w14:textId="77777777" w:rsidR="00A9306E" w:rsidRDefault="00A9306E" w:rsidP="00A9306E">
      <w:pPr>
        <w:rPr>
          <w:rFonts w:ascii="GHEA Grapalat" w:hAnsi="GHEA Grapalat"/>
          <w:b/>
        </w:rPr>
      </w:pPr>
    </w:p>
    <w:p w14:paraId="4BD7DA61" w14:textId="77777777" w:rsidR="00A9306E" w:rsidRDefault="00A9306E" w:rsidP="00A9306E">
      <w:pPr>
        <w:rPr>
          <w:ins w:id="7" w:author="Inesa Kocharyan" w:date="2021-09-01T11:45:00Z"/>
          <w:rFonts w:ascii="GHEA Grapalat" w:hAnsi="GHEA Grapalat"/>
          <w:b/>
        </w:rPr>
      </w:pPr>
    </w:p>
    <w:p w14:paraId="32E1A14B" w14:textId="77777777" w:rsidR="00A9306E" w:rsidRDefault="00A9306E" w:rsidP="00A9306E">
      <w:pPr>
        <w:rPr>
          <w:rFonts w:ascii="GHEA Grapalat" w:hAnsi="GHEA Grapalat"/>
          <w:b/>
        </w:rPr>
      </w:pPr>
      <w:r>
        <w:rPr>
          <w:rFonts w:ascii="GHEA Grapalat" w:hAnsi="GHEA Grapalat"/>
          <w:b/>
        </w:rPr>
        <w:br w:type="page"/>
      </w:r>
    </w:p>
    <w:p w14:paraId="14F57CDC"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28C3C9C2"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A1FD60A"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263312C"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2262426C"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2E9AF01E"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08FA824C"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14:paraId="0D655775"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3D8DFAD"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2099DDB"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35F9A244"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4D2DE06"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9C656B"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52EBA086"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347A08AD"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8ABA01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7B28E0D3"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A45FC61"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F00DA7"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29486F2D"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5ADDCAF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09C059B9"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333EC89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0AA19C5A"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74F7E03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64618EA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DAB3D8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7D63D36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9B2308B"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43FD36C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14:paraId="642AB0D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54CE94A0"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4288F46"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30D3F67"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5E463D7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14:paraId="47B1D3FA"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0C1E096C" w14:textId="77777777" w:rsidR="00B32672" w:rsidRPr="00B32672" w:rsidRDefault="00B32672" w:rsidP="00A9306E">
      <w:pPr>
        <w:spacing w:line="360" w:lineRule="auto"/>
        <w:contextualSpacing/>
        <w:jc w:val="both"/>
        <w:rPr>
          <w:rFonts w:ascii="GHEA Grapalat" w:hAnsi="GHEA Grapalat"/>
        </w:rPr>
      </w:pPr>
    </w:p>
    <w:p w14:paraId="775C216A"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247ACDA8"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если он является резидентом РА</w:t>
      </w:r>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14:paraId="16305A1C" w14:textId="77777777" w:rsidR="00A9306E" w:rsidRDefault="00A9306E">
      <w:pPr>
        <w:rPr>
          <w:rFonts w:ascii="GHEA Grapalat" w:hAnsi="GHEA Grapalat"/>
          <w:b/>
        </w:rPr>
      </w:pPr>
      <w:r>
        <w:rPr>
          <w:rFonts w:ascii="GHEA Grapalat" w:hAnsi="GHEA Grapalat"/>
          <w:b/>
        </w:rPr>
        <w:br w:type="page"/>
      </w:r>
    </w:p>
    <w:p w14:paraId="57FDA0DD"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38111D12" w14:textId="77777777"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563FA">
        <w:rPr>
          <w:rFonts w:ascii="GHEA Grapalat" w:hAnsi="GHEA Grapalat"/>
          <w:b/>
          <w:sz w:val="24"/>
          <w:szCs w:val="24"/>
        </w:rPr>
        <w:t>ՀՀԿՈՏ-ՆՈՐ ԱՐՏԱՄԵՏ-ՄԴ-ԳՀԾՁԲ-23/17</w:t>
      </w:r>
      <w:r w:rsidR="006132ED">
        <w:rPr>
          <w:rFonts w:ascii="GHEA Grapalat" w:hAnsi="GHEA Grapalat"/>
          <w:b/>
          <w:sz w:val="24"/>
          <w:szCs w:val="24"/>
        </w:rPr>
        <w:t>"</w:t>
      </w:r>
      <w:r w:rsidR="00DC619D">
        <w:rPr>
          <w:rStyle w:val="af6"/>
          <w:rFonts w:ascii="GHEA Grapalat" w:hAnsi="GHEA Grapalat"/>
          <w:b/>
          <w:sz w:val="24"/>
          <w:szCs w:val="24"/>
        </w:rPr>
        <w:footnoteReference w:customMarkFollows="1" w:id="16"/>
        <w:t>*</w:t>
      </w:r>
    </w:p>
    <w:p w14:paraId="03950CC4" w14:textId="77777777" w:rsidR="00B2572B" w:rsidRPr="009044F1" w:rsidRDefault="00B2572B" w:rsidP="00B46D58">
      <w:pPr>
        <w:widowControl w:val="0"/>
        <w:spacing w:after="120"/>
        <w:ind w:firstLine="567"/>
        <w:jc w:val="center"/>
        <w:rPr>
          <w:rFonts w:ascii="GHEA Grapalat" w:hAnsi="GHEA Grapalat"/>
        </w:rPr>
      </w:pPr>
    </w:p>
    <w:p w14:paraId="08176AC9"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0568619D" w14:textId="77777777" w:rsidR="00B2572B" w:rsidRPr="009044F1" w:rsidRDefault="00B2572B" w:rsidP="00B46D58">
      <w:pPr>
        <w:widowControl w:val="0"/>
        <w:spacing w:after="120"/>
        <w:ind w:firstLine="567"/>
        <w:jc w:val="center"/>
        <w:rPr>
          <w:rFonts w:ascii="GHEA Grapalat" w:hAnsi="GHEA Grapalat"/>
        </w:rPr>
      </w:pPr>
    </w:p>
    <w:p w14:paraId="1075672E" w14:textId="7777777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2563FA">
        <w:rPr>
          <w:rFonts w:ascii="GHEA Grapalat" w:hAnsi="GHEA Grapalat"/>
          <w:spacing w:val="-6"/>
        </w:rPr>
        <w:t>ՀՀԿՈՏ-ՆՈՐ ԱՐՏԱՄԵՏ-ՄԴ-ԳՀԾՁԲ-23/17</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03040A75"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4D11ED90"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43D39CF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28394636"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3D46F54B"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8474BFA"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223A7ECD"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391F552A"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02130C2C"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2FC6944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70334CA5"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7B105983"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768451F6"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663D1E14"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1B7CB51"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12FFCB67"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A2AF43F"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5CE9202D"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0E7A48C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D492E9F"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0B8E651A"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tcPr>
          <w:p w14:paraId="70C95A07"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78FB899"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5FA9C1BD" w14:textId="77777777" w:rsidR="004A317B" w:rsidRPr="005744FC" w:rsidRDefault="004A317B" w:rsidP="00B46D58">
            <w:pPr>
              <w:widowControl w:val="0"/>
              <w:jc w:val="center"/>
              <w:rPr>
                <w:rFonts w:ascii="GHEA Grapalat" w:hAnsi="GHEA Grapalat"/>
                <w:sz w:val="20"/>
                <w:szCs w:val="20"/>
              </w:rPr>
            </w:pPr>
          </w:p>
        </w:tc>
      </w:tr>
      <w:tr w:rsidR="004A317B" w:rsidRPr="005744FC" w14:paraId="522CB433"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0445C67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03DB9F7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tcPr>
          <w:p w14:paraId="1B818913"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3746682"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338D6371" w14:textId="77777777" w:rsidR="004A317B" w:rsidRPr="005744FC" w:rsidRDefault="004A317B" w:rsidP="00B46D58">
            <w:pPr>
              <w:widowControl w:val="0"/>
              <w:rPr>
                <w:rFonts w:ascii="GHEA Grapalat" w:hAnsi="GHEA Grapalat"/>
                <w:sz w:val="20"/>
                <w:szCs w:val="20"/>
              </w:rPr>
            </w:pPr>
          </w:p>
        </w:tc>
      </w:tr>
      <w:tr w:rsidR="004A317B" w:rsidRPr="005744FC" w14:paraId="6EE9ED9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809F3AD"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50D603F2"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tcPr>
          <w:p w14:paraId="3D623B6C"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7C8E7646"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005C45AF" w14:textId="77777777" w:rsidR="004A317B" w:rsidRPr="005744FC" w:rsidRDefault="004A317B" w:rsidP="00B46D58">
            <w:pPr>
              <w:widowControl w:val="0"/>
              <w:jc w:val="center"/>
              <w:rPr>
                <w:rFonts w:ascii="GHEA Grapalat" w:hAnsi="GHEA Grapalat"/>
                <w:sz w:val="20"/>
                <w:szCs w:val="20"/>
              </w:rPr>
            </w:pPr>
          </w:p>
        </w:tc>
      </w:tr>
      <w:tr w:rsidR="004A317B" w:rsidRPr="005744FC" w14:paraId="2AA7AC41"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F4BA6DA"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344CAC86"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tcPr>
          <w:p w14:paraId="7C835469"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tcPr>
          <w:p w14:paraId="554A4823"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tcPr>
          <w:p w14:paraId="1DBE5AA2" w14:textId="77777777" w:rsidR="004A317B" w:rsidRPr="005744FC" w:rsidRDefault="004A317B" w:rsidP="00B46D58">
            <w:pPr>
              <w:widowControl w:val="0"/>
              <w:jc w:val="center"/>
              <w:rPr>
                <w:rFonts w:ascii="GHEA Grapalat" w:hAnsi="GHEA Grapalat"/>
                <w:sz w:val="20"/>
                <w:szCs w:val="20"/>
              </w:rPr>
            </w:pPr>
          </w:p>
        </w:tc>
      </w:tr>
      <w:tr w:rsidR="004A317B" w:rsidRPr="005744FC" w14:paraId="0EC65C5F"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D880450"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61A74EF"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vAlign w:val="center"/>
          </w:tcPr>
          <w:p w14:paraId="2004E90A"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14:paraId="776CF3E7"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vAlign w:val="center"/>
          </w:tcPr>
          <w:p w14:paraId="29D5EBDE" w14:textId="77777777" w:rsidR="004A317B" w:rsidRPr="005744FC" w:rsidRDefault="004A317B" w:rsidP="00B46D58">
            <w:pPr>
              <w:widowControl w:val="0"/>
              <w:jc w:val="center"/>
              <w:rPr>
                <w:rFonts w:ascii="GHEA Grapalat" w:hAnsi="GHEA Grapalat"/>
                <w:sz w:val="20"/>
                <w:szCs w:val="20"/>
              </w:rPr>
            </w:pPr>
          </w:p>
        </w:tc>
      </w:tr>
    </w:tbl>
    <w:p w14:paraId="6AD26F3E"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26028959"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4A5BDD7E" w14:textId="77777777" w:rsidR="00DC619D" w:rsidRPr="00D3436F" w:rsidRDefault="00DC619D" w:rsidP="00B46D58">
      <w:pPr>
        <w:widowControl w:val="0"/>
        <w:spacing w:after="160"/>
        <w:jc w:val="both"/>
        <w:rPr>
          <w:rFonts w:ascii="GHEA Grapalat" w:hAnsi="GHEA Grapalat"/>
          <w:lang w:val="es-ES"/>
        </w:rPr>
      </w:pPr>
    </w:p>
    <w:p w14:paraId="414D138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44F2D2F9" w14:textId="77777777" w:rsidR="00B217BB" w:rsidRDefault="00B217BB" w:rsidP="00B46D58">
      <w:pPr>
        <w:rPr>
          <w:rFonts w:ascii="GHEA Grapalat" w:hAnsi="GHEA Grapalat"/>
          <w:b/>
        </w:rPr>
      </w:pPr>
      <w:r>
        <w:rPr>
          <w:rFonts w:ascii="GHEA Grapalat" w:hAnsi="GHEA Grapalat"/>
          <w:b/>
        </w:rPr>
        <w:br w:type="page"/>
      </w:r>
    </w:p>
    <w:p w14:paraId="32946563" w14:textId="77777777"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14:paraId="02025305" w14:textId="77777777" w:rsidR="00B2572B" w:rsidRPr="00B138F3" w:rsidRDefault="00B2572B" w:rsidP="00B46D58">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2563FA">
        <w:rPr>
          <w:rFonts w:ascii="GHEA Grapalat" w:hAnsi="GHEA Grapalat"/>
          <w:b/>
          <w:sz w:val="24"/>
          <w:szCs w:val="24"/>
        </w:rPr>
        <w:t>ՀՀԿՈՏ-ՆՈՐ ԱՐՏԱՄԵՏ-ՄԴ-ԳՀԾՁԲ-23/17</w:t>
      </w:r>
      <w:r w:rsidR="006132ED" w:rsidRPr="00B138F3">
        <w:rPr>
          <w:rFonts w:ascii="GHEA Grapalat" w:hAnsi="GHEA Grapalat"/>
          <w:b/>
          <w:sz w:val="24"/>
          <w:szCs w:val="24"/>
        </w:rPr>
        <w:t>"</w:t>
      </w:r>
      <w:r w:rsidR="009924E6" w:rsidRPr="00B138F3">
        <w:rPr>
          <w:rStyle w:val="af6"/>
          <w:rFonts w:ascii="GHEA Grapalat" w:hAnsi="GHEA Grapalat"/>
          <w:b/>
          <w:sz w:val="24"/>
          <w:szCs w:val="24"/>
        </w:rPr>
        <w:footnoteReference w:customMarkFollows="1" w:id="18"/>
        <w:t>*</w:t>
      </w:r>
    </w:p>
    <w:p w14:paraId="2E37A84E" w14:textId="77777777" w:rsidR="00742F7B" w:rsidRPr="00B138F3" w:rsidRDefault="00742F7B" w:rsidP="00742F7B">
      <w:pPr>
        <w:pStyle w:val="31"/>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14:paraId="284088BD" w14:textId="77777777" w:rsidR="00B2572B" w:rsidRPr="00B138F3" w:rsidRDefault="00742F7B" w:rsidP="00742F7B">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4ECA8151" w14:textId="77777777" w:rsidR="000E5A91" w:rsidRPr="00B138F3" w:rsidRDefault="000E5A91" w:rsidP="000E5A91">
      <w:pPr>
        <w:widowControl w:val="0"/>
        <w:spacing w:after="160"/>
        <w:ind w:left="567" w:right="565"/>
        <w:jc w:val="center"/>
        <w:rPr>
          <w:rFonts w:ascii="GHEA Grapalat" w:hAnsi="GHEA Grapalat"/>
          <w:b/>
        </w:rPr>
      </w:pPr>
    </w:p>
    <w:p w14:paraId="49CFE547" w14:textId="77777777" w:rsidR="00BF7253" w:rsidRPr="00B138F3" w:rsidRDefault="00BF7253" w:rsidP="00BF7253">
      <w:pPr>
        <w:pStyle w:val="af4"/>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479BC15D" w14:textId="77777777" w:rsidR="00BF7253" w:rsidRPr="00B138F3" w:rsidRDefault="00BF7253" w:rsidP="00BF7253">
      <w:pPr>
        <w:pStyle w:val="af4"/>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3D55EE31"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249FACBD" w14:textId="77777777" w:rsidR="00BF7253" w:rsidRPr="00B138F3" w:rsidRDefault="00BF7253" w:rsidP="00BF7253">
      <w:pPr>
        <w:pStyle w:val="af4"/>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af5"/>
          <w:rFonts w:ascii="GHEA Grapalat" w:hAnsi="GHEA Grapalat"/>
          <w:sz w:val="16"/>
          <w:szCs w:val="16"/>
        </w:rPr>
        <w:t xml:space="preserve">                                                                                                       </w:t>
      </w:r>
      <w:r w:rsidRPr="00B138F3">
        <w:rPr>
          <w:rStyle w:val="af5"/>
          <w:rFonts w:ascii="GHEA Grapalat" w:hAnsi="GHEA Grapalat"/>
          <w:b w:val="0"/>
          <w:sz w:val="16"/>
          <w:szCs w:val="16"/>
        </w:rPr>
        <w:t>наименование участника</w:t>
      </w:r>
    </w:p>
    <w:p w14:paraId="1CB2877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803613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04B4EF98" w14:textId="77777777" w:rsidR="00BF7253" w:rsidRPr="00B138F3" w:rsidRDefault="00BF7253" w:rsidP="00BF7253">
      <w:pPr>
        <w:pStyle w:val="af4"/>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2C585CAF"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54E85D78"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7156B1C3"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25EE78A2"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A0F34">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48969CD1"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550AE015"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1D435D86" w14:textId="77777777" w:rsidR="00BF7253" w:rsidRPr="00B138F3" w:rsidRDefault="00BF7253" w:rsidP="00BF7253">
      <w:pPr>
        <w:pStyle w:val="af4"/>
        <w:shd w:val="clear" w:color="auto" w:fill="FFFFFF"/>
        <w:spacing w:before="0" w:beforeAutospacing="0" w:after="0" w:afterAutospacing="0"/>
        <w:jc w:val="both"/>
        <w:rPr>
          <w:rFonts w:ascii="GHEA Grapalat" w:eastAsiaTheme="minorHAnsi" w:hAnsi="GHEA Grapalat" w:cstheme="minorBidi"/>
        </w:rPr>
      </w:pPr>
    </w:p>
    <w:p w14:paraId="3C6793A1"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6C9758EF"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053BB3AD"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E68A839"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CC378E">
        <w:rPr>
          <w:rFonts w:ascii="GHEA Grapalat" w:eastAsiaTheme="minorHAnsi" w:hAnsi="GHEA Grapalat" w:cstheme="minorBidi"/>
        </w:rPr>
        <w:t>с момента выпуска и в силе</w:t>
      </w:r>
      <w:r w:rsidR="00CC378E" w:rsidRPr="007C2C8F">
        <w:rPr>
          <w:rFonts w:ascii="GHEA Grapalat" w:eastAsiaTheme="minorHAnsi" w:hAnsi="GHEA Grapalat" w:cstheme="minorBidi"/>
        </w:rPr>
        <w:t xml:space="preserve"> </w:t>
      </w:r>
      <w:r w:rsidRPr="00B138F3">
        <w:rPr>
          <w:rFonts w:ascii="GHEA Grapalat" w:eastAsiaTheme="minorHAnsi" w:hAnsi="GHEA Grapalat" w:cstheme="minorBidi"/>
        </w:rPr>
        <w:t>девяносто рабочих дней</w:t>
      </w:r>
      <w:r w:rsidR="00400A74">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CC378E" w:rsidRPr="00AA4C59">
        <w:rPr>
          <w:rFonts w:ascii="GHEA Grapalat" w:eastAsiaTheme="minorHAnsi" w:hAnsi="GHEA Grapalat" w:cstheme="minorBidi"/>
        </w:rPr>
        <w:t xml:space="preserve">истечения </w:t>
      </w:r>
      <w:r w:rsidR="00CC378E">
        <w:rPr>
          <w:rFonts w:ascii="GHEA Grapalat" w:eastAsiaTheme="minorHAnsi" w:hAnsi="GHEA Grapalat" w:cstheme="minorBidi"/>
        </w:rPr>
        <w:t xml:space="preserve">крайнего </w:t>
      </w:r>
      <w:r w:rsidR="00CC378E"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заявки на участие в организованной бенефициаром процедуре закупок под кодом   ________________________________.</w:t>
      </w:r>
    </w:p>
    <w:p w14:paraId="700A6B45" w14:textId="77777777" w:rsidR="00BF7253" w:rsidRPr="00B138F3" w:rsidRDefault="00BF7253" w:rsidP="00BF7253">
      <w:pPr>
        <w:pStyle w:val="af4"/>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5AC22ABA" w14:textId="77777777" w:rsidR="00CC378E"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564E3F">
        <w:rPr>
          <w:rFonts w:ascii="GHEA Grapalat" w:eastAsiaTheme="minorHAnsi" w:hAnsi="GHEA Grapalat" w:cstheme="minorBidi"/>
        </w:rPr>
        <w:lastRenderedPageBreak/>
        <w:t>Информацию о факте предоставления настоящей гарантии</w:t>
      </w:r>
      <w:r w:rsidR="007D4987" w:rsidRPr="00564E3F">
        <w:rPr>
          <w:rFonts w:ascii="GHEA Grapalat" w:eastAsiaTheme="minorHAnsi" w:hAnsi="GHEA Grapalat" w:cstheme="minorBidi"/>
        </w:rPr>
        <w:t>--</w:t>
      </w:r>
      <w:r w:rsidR="007D4987" w:rsidRPr="00564E3F">
        <w:t xml:space="preserve"> </w:t>
      </w:r>
      <w:r w:rsidR="007D4987" w:rsidRPr="00564E3F">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Pr="00564E3F">
        <w:rPr>
          <w:rFonts w:ascii="GHEA Grapalat" w:eastAsiaTheme="minorHAnsi" w:hAnsi="GHEA Grapalat" w:cstheme="minorBidi"/>
        </w:rPr>
        <w:t xml:space="preserve"> без</w:t>
      </w:r>
      <w:r w:rsidRPr="00EC0CC9">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w:t>
      </w:r>
      <w:r w:rsidR="00CC378E">
        <w:rPr>
          <w:rFonts w:ascii="GHEA Grapalat" w:eastAsiaTheme="minorHAnsi" w:hAnsi="GHEA Grapalat" w:cstheme="minorBidi"/>
        </w:rPr>
        <w:t xml:space="preserve">----------------------------------------------------------------------------------     </w:t>
      </w:r>
      <w:r w:rsidRPr="00EC0CC9">
        <w:rPr>
          <w:rFonts w:ascii="GHEA Grapalat" w:eastAsiaTheme="minorHAnsi" w:hAnsi="GHEA Grapalat" w:cstheme="minorBidi"/>
        </w:rPr>
        <w:t xml:space="preserve">который указан в </w:t>
      </w:r>
    </w:p>
    <w:p w14:paraId="65EE1ABA" w14:textId="77777777" w:rsidR="00CC378E" w:rsidRDefault="00CC378E"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Pr>
          <w:rStyle w:val="af5"/>
          <w:b w:val="0"/>
          <w:bCs w:val="0"/>
          <w:sz w:val="20"/>
          <w:szCs w:val="20"/>
        </w:rPr>
        <w:t>адрес эл. почты секретаря</w:t>
      </w:r>
    </w:p>
    <w:p w14:paraId="7A8446C1" w14:textId="77777777" w:rsidR="0036746C" w:rsidRDefault="0036746C" w:rsidP="0036746C">
      <w:pPr>
        <w:pStyle w:val="af4"/>
        <w:shd w:val="clear" w:color="auto" w:fill="FFFFFF"/>
        <w:spacing w:before="0" w:beforeAutospacing="0" w:after="0" w:afterAutospacing="0"/>
        <w:ind w:firstLine="375"/>
        <w:jc w:val="both"/>
        <w:rPr>
          <w:rFonts w:ascii="GHEA Grapalat" w:eastAsiaTheme="minorHAnsi" w:hAnsi="GHEA Grapalat" w:cstheme="minorBidi"/>
        </w:rPr>
      </w:pPr>
      <w:r w:rsidRPr="00EC0CC9">
        <w:rPr>
          <w:rFonts w:ascii="GHEA Grapalat" w:eastAsiaTheme="minorHAnsi" w:hAnsi="GHEA Grapalat" w:cstheme="minorBidi"/>
        </w:rPr>
        <w:t>упомянутом в настоящем пункте приглашении к процедуре закупок.</w:t>
      </w:r>
    </w:p>
    <w:p w14:paraId="3F9B5D9D" w14:textId="77777777" w:rsidR="0036746C" w:rsidRDefault="0036746C" w:rsidP="0036746C">
      <w:pPr>
        <w:pStyle w:val="af4"/>
        <w:shd w:val="clear" w:color="auto" w:fill="FFFFFF"/>
        <w:spacing w:before="0" w:beforeAutospacing="0" w:after="0" w:afterAutospacing="0"/>
        <w:ind w:firstLine="375"/>
        <w:jc w:val="both"/>
        <w:rPr>
          <w:rStyle w:val="af5"/>
          <w:b w:val="0"/>
          <w:bCs w:val="0"/>
          <w:sz w:val="20"/>
          <w:szCs w:val="20"/>
        </w:rPr>
      </w:pPr>
    </w:p>
    <w:p w14:paraId="4663217B" w14:textId="77777777" w:rsidR="00BF7253" w:rsidRPr="00B138F3" w:rsidRDefault="00BF7253" w:rsidP="00BF7253">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4085688" w14:textId="77777777" w:rsidR="00BF7253" w:rsidRPr="00C10A50"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C10A50" w:rsidRPr="00C10A50">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C10A50" w:rsidRPr="00C10A50">
        <w:rPr>
          <w:rFonts w:ascii="GHEA Grapalat" w:eastAsiaTheme="minorHAnsi" w:hAnsi="GHEA Grapalat" w:cstheme="minorBidi"/>
        </w:rPr>
        <w:t>.</w:t>
      </w:r>
    </w:p>
    <w:p w14:paraId="2EEC79F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4110F644"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2C4653F"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036CF3DD"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5D40DD3"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33231565"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63F890F1"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p>
    <w:p w14:paraId="51DD51CE"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2982706" w14:textId="77777777" w:rsidR="00BF7253" w:rsidRPr="00B138F3" w:rsidRDefault="00BF7253" w:rsidP="00BF7253">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21DED32"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1214CBD"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89C3A2"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rPr>
      </w:pPr>
    </w:p>
    <w:p w14:paraId="6122D094"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0FA8967C"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51A1C8EB"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p>
    <w:p w14:paraId="46A5D037" w14:textId="77777777" w:rsidR="00BF7253" w:rsidRPr="00B138F3" w:rsidRDefault="00BF7253" w:rsidP="00BF7253">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2319696" w14:textId="77777777" w:rsidR="00BF7253" w:rsidRPr="00B138F3" w:rsidRDefault="00BF7253" w:rsidP="00BF7253">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36AD2B5"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42237E7" w14:textId="77777777" w:rsidR="00BF7253" w:rsidRPr="00B138F3" w:rsidRDefault="00BF7253" w:rsidP="00BF7253">
      <w:pPr>
        <w:pStyle w:val="af4"/>
        <w:shd w:val="clear" w:color="auto" w:fill="FFFFFF"/>
        <w:spacing w:before="0" w:beforeAutospacing="0" w:after="0" w:afterAutospacing="0"/>
        <w:ind w:firstLine="375"/>
        <w:jc w:val="both"/>
        <w:rPr>
          <w:rFonts w:ascii="GHEA Grapalat" w:eastAsiaTheme="minorHAnsi" w:hAnsi="GHEA Grapalat" w:cstheme="minorBidi"/>
        </w:rPr>
      </w:pPr>
    </w:p>
    <w:p w14:paraId="3FC78411" w14:textId="77777777" w:rsidR="000E5A91" w:rsidRPr="00B138F3" w:rsidRDefault="000E5A91" w:rsidP="00BF7253">
      <w:pPr>
        <w:pStyle w:val="a3"/>
        <w:widowControl w:val="0"/>
        <w:spacing w:after="160" w:line="240" w:lineRule="auto"/>
        <w:rPr>
          <w:rFonts w:ascii="GHEA Grapalat" w:hAnsi="GHEA Grapalat" w:cs="Sylfaen"/>
          <w:i w:val="0"/>
          <w:sz w:val="24"/>
          <w:szCs w:val="24"/>
        </w:rPr>
      </w:pPr>
    </w:p>
    <w:p w14:paraId="64225046" w14:textId="77777777" w:rsidR="00260163" w:rsidRPr="00B138F3" w:rsidRDefault="00260163" w:rsidP="00B46D58">
      <w:pPr>
        <w:widowControl w:val="0"/>
        <w:spacing w:after="160"/>
        <w:ind w:left="567" w:right="565"/>
        <w:jc w:val="center"/>
        <w:rPr>
          <w:rFonts w:ascii="GHEA Grapalat" w:hAnsi="GHEA Grapalat"/>
          <w:b/>
        </w:rPr>
      </w:pPr>
    </w:p>
    <w:p w14:paraId="136E6DF1" w14:textId="77777777" w:rsidR="00CF2692" w:rsidRPr="00B138F3" w:rsidRDefault="00CF2692" w:rsidP="00B46D58">
      <w:pPr>
        <w:widowControl w:val="0"/>
        <w:spacing w:after="160"/>
        <w:ind w:left="567" w:right="565"/>
        <w:jc w:val="center"/>
        <w:rPr>
          <w:rFonts w:ascii="GHEA Grapalat" w:hAnsi="GHEA Grapalat"/>
          <w:b/>
        </w:rPr>
      </w:pPr>
    </w:p>
    <w:p w14:paraId="0E7C683B" w14:textId="77777777" w:rsidR="00CF2692" w:rsidRPr="00B138F3" w:rsidRDefault="00CF2692" w:rsidP="00B46D58">
      <w:pPr>
        <w:widowControl w:val="0"/>
        <w:spacing w:after="160"/>
        <w:ind w:left="567" w:right="565"/>
        <w:jc w:val="center"/>
        <w:rPr>
          <w:rFonts w:ascii="GHEA Grapalat" w:hAnsi="GHEA Grapalat"/>
          <w:b/>
        </w:rPr>
      </w:pPr>
    </w:p>
    <w:p w14:paraId="55B76351" w14:textId="77777777" w:rsidR="00CF2692" w:rsidRPr="00B138F3" w:rsidRDefault="00CF2692" w:rsidP="00B46D58">
      <w:pPr>
        <w:widowControl w:val="0"/>
        <w:spacing w:after="160"/>
        <w:ind w:left="567" w:right="565"/>
        <w:jc w:val="center"/>
        <w:rPr>
          <w:rFonts w:ascii="GHEA Grapalat" w:hAnsi="GHEA Grapalat"/>
          <w:b/>
        </w:rPr>
      </w:pPr>
    </w:p>
    <w:p w14:paraId="776A09FE" w14:textId="77777777" w:rsidR="00CF2692" w:rsidRPr="00B138F3" w:rsidRDefault="00CF2692" w:rsidP="00B46D58">
      <w:pPr>
        <w:widowControl w:val="0"/>
        <w:spacing w:after="160"/>
        <w:ind w:left="567" w:right="565"/>
        <w:jc w:val="center"/>
        <w:rPr>
          <w:rFonts w:ascii="GHEA Grapalat" w:hAnsi="GHEA Grapalat"/>
          <w:b/>
        </w:rPr>
      </w:pPr>
    </w:p>
    <w:p w14:paraId="3A0E40DF" w14:textId="77777777" w:rsidR="00CF2692" w:rsidRPr="00B138F3" w:rsidRDefault="00CF2692" w:rsidP="00B46D58">
      <w:pPr>
        <w:widowControl w:val="0"/>
        <w:spacing w:after="160"/>
        <w:ind w:left="567" w:right="565"/>
        <w:jc w:val="center"/>
        <w:rPr>
          <w:rFonts w:ascii="GHEA Grapalat" w:hAnsi="GHEA Grapalat"/>
          <w:b/>
        </w:rPr>
      </w:pPr>
    </w:p>
    <w:p w14:paraId="4FDB7E8E" w14:textId="77777777" w:rsidR="00CF2692" w:rsidRPr="00B138F3" w:rsidRDefault="00CF2692" w:rsidP="00B46D58">
      <w:pPr>
        <w:widowControl w:val="0"/>
        <w:spacing w:after="160"/>
        <w:ind w:left="567" w:right="565"/>
        <w:jc w:val="center"/>
        <w:rPr>
          <w:rFonts w:ascii="GHEA Grapalat" w:hAnsi="GHEA Grapalat"/>
          <w:b/>
        </w:rPr>
      </w:pPr>
    </w:p>
    <w:p w14:paraId="3292FBBB" w14:textId="77777777" w:rsidR="009B7A85" w:rsidRDefault="009B7A85" w:rsidP="001005B0">
      <w:pPr>
        <w:widowControl w:val="0"/>
        <w:spacing w:after="160"/>
        <w:ind w:firstLine="567"/>
        <w:jc w:val="right"/>
        <w:rPr>
          <w:rFonts w:ascii="GHEA Grapalat" w:hAnsi="GHEA Grapalat"/>
          <w:b/>
        </w:rPr>
      </w:pPr>
    </w:p>
    <w:p w14:paraId="4BD00F39" w14:textId="77777777"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t>Приложение № 4</w:t>
      </w:r>
    </w:p>
    <w:p w14:paraId="07E4D2D4" w14:textId="77777777"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под кодом "</w:t>
      </w:r>
      <w:r w:rsidR="002563FA">
        <w:rPr>
          <w:rFonts w:ascii="GHEA Grapalat" w:hAnsi="GHEA Grapalat"/>
          <w:b/>
        </w:rPr>
        <w:t>ՀՀԿՈՏ-ՆՈՐ ԱՐՏԱՄԵՏ-ՄԴ-ԳՀԾՁԲ-23/17</w:t>
      </w:r>
      <w:r w:rsidRPr="00B138F3">
        <w:rPr>
          <w:rFonts w:ascii="GHEA Grapalat" w:hAnsi="GHEA Grapalat"/>
          <w:b/>
        </w:rPr>
        <w:t>"</w:t>
      </w:r>
    </w:p>
    <w:p w14:paraId="7078CFAD" w14:textId="77777777"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65C416AF" w14:textId="77777777"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2EA714B6" w14:textId="77777777"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5AD25B7D"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14:paraId="530CAE4A" w14:textId="77777777"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28872B98" w14:textId="77777777"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64A03079"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70706C05" w14:textId="77777777"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23ECE265" w14:textId="77777777"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51B609CB"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4FA28710"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924543E" w14:textId="77777777"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14:paraId="71C0A9C9" w14:textId="77777777"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14:paraId="073E6701" w14:textId="77777777" w:rsidR="007B3F5F" w:rsidRPr="00B138F3" w:rsidRDefault="007B3F5F"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   (далее-сумма             </w:t>
      </w:r>
    </w:p>
    <w:p w14:paraId="000242E5"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71CD0123"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14:paraId="60B19386" w14:textId="77777777"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14:paraId="17757464" w14:textId="77777777"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0FFEEBB6"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41A54E41" w14:textId="77777777"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7DB7E2B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12823F4F" w14:textId="77777777"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14:paraId="29C37AAA" w14:textId="77777777"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номер заключаемого договара</w:t>
      </w:r>
    </w:p>
    <w:p w14:paraId="4B4591BE" w14:textId="77777777"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r w:rsidR="0054663D" w:rsidRPr="000D0F13">
        <w:rPr>
          <w:rFonts w:ascii="GHEA Grapalat" w:eastAsiaTheme="minorHAnsi" w:hAnsi="GHEA Grapalat" w:cstheme="minorBidi"/>
        </w:rPr>
        <w:t xml:space="preserve">и  действует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14:paraId="46F4F286" w14:textId="77777777"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14:paraId="3E08E9FA" w14:textId="77777777"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й срок оказния услуг</w:t>
      </w:r>
      <w:r w:rsidRPr="004D0610">
        <w:rPr>
          <w:rFonts w:ascii="GHEA Grapalat" w:eastAsiaTheme="minorHAnsi" w:hAnsi="GHEA Grapalat" w:cstheme="minorBidi"/>
          <w:sz w:val="16"/>
          <w:szCs w:val="16"/>
          <w:lang w:val="hy-AM"/>
        </w:rPr>
        <w:t>, предусмотренн</w:t>
      </w:r>
      <w:r w:rsidRPr="004D0610">
        <w:rPr>
          <w:rFonts w:ascii="GHEA Grapalat" w:eastAsiaTheme="minorHAnsi" w:hAnsi="GHEA Grapalat" w:cstheme="minorBidi"/>
          <w:sz w:val="16"/>
          <w:szCs w:val="16"/>
        </w:rPr>
        <w:t xml:space="preserve">ый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14:paraId="7704F9DA" w14:textId="77777777"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14:paraId="14F21ED4" w14:textId="77777777"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27955D98" w14:textId="77777777"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14:paraId="28345B00" w14:textId="77777777"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14:paraId="7B93CD1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030C1A0" w14:textId="77777777"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19810D24" w14:textId="77777777"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06E1D4D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20AF8092"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7E41E8F"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5750C4B"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6589DE"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066BD5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07AE5EA"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05D2E8A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734EC36"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45684A0"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14:paraId="562A99A8"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B55B054" w14:textId="77777777"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15A486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F977E1D"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1CE064F"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14:paraId="67D4F47D"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FB45FE9"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14:paraId="75D05B30" w14:textId="77777777"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55472FDB" w14:textId="77777777"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2703C24C"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56419A00"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DBDDB47" w14:textId="77777777"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14:paraId="6791EE22" w14:textId="77777777" w:rsidR="00CF2692" w:rsidRPr="00B138F3" w:rsidRDefault="00CF2692" w:rsidP="00B46D58">
      <w:pPr>
        <w:widowControl w:val="0"/>
        <w:spacing w:after="160"/>
        <w:ind w:left="567" w:right="565"/>
        <w:jc w:val="center"/>
        <w:rPr>
          <w:rFonts w:ascii="GHEA Grapalat" w:hAnsi="GHEA Grapalat"/>
          <w:b/>
        </w:rPr>
      </w:pPr>
    </w:p>
    <w:p w14:paraId="64698928" w14:textId="77777777" w:rsidR="00CF2692" w:rsidRPr="00B138F3" w:rsidRDefault="00CF2692" w:rsidP="00B46D58">
      <w:pPr>
        <w:widowControl w:val="0"/>
        <w:spacing w:after="160"/>
        <w:ind w:left="567" w:right="565"/>
        <w:jc w:val="center"/>
        <w:rPr>
          <w:rFonts w:ascii="GHEA Grapalat" w:hAnsi="GHEA Grapalat"/>
          <w:b/>
        </w:rPr>
      </w:pPr>
    </w:p>
    <w:p w14:paraId="3FBFB892" w14:textId="77777777" w:rsidR="007B3F5F" w:rsidRPr="00B138F3" w:rsidRDefault="007B3F5F" w:rsidP="00B46D58">
      <w:pPr>
        <w:widowControl w:val="0"/>
        <w:spacing w:after="160"/>
        <w:ind w:left="567" w:right="565"/>
        <w:jc w:val="center"/>
        <w:rPr>
          <w:rFonts w:ascii="GHEA Grapalat" w:hAnsi="GHEA Grapalat"/>
          <w:b/>
        </w:rPr>
      </w:pPr>
    </w:p>
    <w:p w14:paraId="3918883D" w14:textId="77777777" w:rsidR="00CF2692" w:rsidRPr="00B138F3" w:rsidRDefault="00CF2692" w:rsidP="00B46D58">
      <w:pPr>
        <w:widowControl w:val="0"/>
        <w:spacing w:after="160"/>
        <w:ind w:left="567" w:right="565"/>
        <w:jc w:val="center"/>
        <w:rPr>
          <w:rFonts w:ascii="GHEA Grapalat" w:hAnsi="GHEA Grapalat"/>
          <w:b/>
        </w:rPr>
      </w:pPr>
    </w:p>
    <w:p w14:paraId="7D2F65C5" w14:textId="77777777" w:rsidR="001005B0" w:rsidRPr="00B138F3" w:rsidRDefault="001005B0" w:rsidP="00B46D58">
      <w:pPr>
        <w:widowControl w:val="0"/>
        <w:spacing w:after="160"/>
        <w:ind w:left="567" w:right="565"/>
        <w:jc w:val="center"/>
        <w:rPr>
          <w:rFonts w:ascii="GHEA Grapalat" w:hAnsi="GHEA Grapalat"/>
          <w:b/>
        </w:rPr>
      </w:pPr>
    </w:p>
    <w:p w14:paraId="1E604010" w14:textId="77777777" w:rsidR="001005B0" w:rsidRPr="00B138F3" w:rsidRDefault="001005B0" w:rsidP="00B46D58">
      <w:pPr>
        <w:widowControl w:val="0"/>
        <w:spacing w:after="160"/>
        <w:ind w:left="567" w:right="565"/>
        <w:jc w:val="center"/>
        <w:rPr>
          <w:rFonts w:ascii="GHEA Grapalat" w:hAnsi="GHEA Grapalat"/>
          <w:b/>
        </w:rPr>
      </w:pPr>
    </w:p>
    <w:p w14:paraId="6D866546" w14:textId="77777777" w:rsidR="000816A6" w:rsidRDefault="000816A6">
      <w:pPr>
        <w:rPr>
          <w:rFonts w:ascii="GHEA Grapalat" w:hAnsi="GHEA Grapalat"/>
          <w:i/>
          <w:sz w:val="22"/>
          <w:szCs w:val="22"/>
        </w:rPr>
      </w:pPr>
      <w:r>
        <w:rPr>
          <w:rFonts w:ascii="GHEA Grapalat" w:hAnsi="GHEA Grapalat"/>
          <w:i/>
          <w:sz w:val="22"/>
          <w:szCs w:val="22"/>
        </w:rPr>
        <w:br w:type="page"/>
      </w:r>
    </w:p>
    <w:p w14:paraId="57E828DD" w14:textId="77777777" w:rsidR="003D2FE2" w:rsidRPr="00B263B7" w:rsidRDefault="003D2FE2" w:rsidP="003D2FE2">
      <w:pPr>
        <w:widowControl w:val="0"/>
        <w:spacing w:after="160"/>
        <w:jc w:val="right"/>
        <w:rPr>
          <w:rFonts w:ascii="GHEA Grapalat" w:hAnsi="GHEA Grapalat" w:cs="GHEA Grapalat"/>
          <w:b/>
          <w:i/>
        </w:rPr>
      </w:pPr>
      <w:r w:rsidRPr="00B263B7">
        <w:rPr>
          <w:rFonts w:ascii="GHEA Grapalat" w:hAnsi="GHEA Grapalat"/>
          <w:b/>
          <w:i/>
        </w:rPr>
        <w:lastRenderedPageBreak/>
        <w:t>Приложение № 4.1</w:t>
      </w:r>
    </w:p>
    <w:p w14:paraId="007478A3" w14:textId="77777777" w:rsidR="003D2FE2" w:rsidRPr="00B263B7" w:rsidRDefault="003D2FE2" w:rsidP="003D2FE2">
      <w:pPr>
        <w:widowControl w:val="0"/>
        <w:spacing w:after="160"/>
        <w:jc w:val="right"/>
        <w:rPr>
          <w:rFonts w:ascii="GHEA Grapalat" w:hAnsi="GHEA Grapalat"/>
          <w:b/>
          <w:i/>
        </w:rPr>
      </w:pPr>
      <w:r w:rsidRPr="00B263B7">
        <w:rPr>
          <w:rFonts w:ascii="GHEA Grapalat" w:hAnsi="GHEA Grapalat"/>
          <w:b/>
          <w:i/>
        </w:rPr>
        <w:t>к Приглашению на открытый конкурс</w:t>
      </w:r>
      <w:r w:rsidRPr="00B263B7">
        <w:rPr>
          <w:rFonts w:ascii="GHEA Grapalat" w:hAnsi="GHEA Grapalat" w:cs="GHEA Grapalat"/>
          <w:b/>
          <w:i/>
        </w:rPr>
        <w:br/>
      </w:r>
      <w:r w:rsidRPr="00B263B7">
        <w:rPr>
          <w:rFonts w:ascii="GHEA Grapalat" w:hAnsi="GHEA Grapalat"/>
          <w:b/>
          <w:i/>
        </w:rPr>
        <w:t>под кодом "</w:t>
      </w:r>
      <w:r w:rsidR="002563FA">
        <w:rPr>
          <w:rFonts w:ascii="GHEA Grapalat" w:hAnsi="GHEA Grapalat"/>
          <w:b/>
          <w:i/>
        </w:rPr>
        <w:t>ՀՀԿՈՏ-ՆՈՐ ԱՐՏԱՄԵՏ-ՄԴ-ԳՀԾՁԲ-23/17</w:t>
      </w:r>
      <w:r w:rsidRPr="00B263B7">
        <w:rPr>
          <w:rFonts w:ascii="GHEA Grapalat" w:hAnsi="GHEA Grapalat"/>
          <w:b/>
          <w:i/>
        </w:rPr>
        <w:t>"</w:t>
      </w:r>
      <w:r w:rsidR="00B11B79" w:rsidRPr="00B263B7">
        <w:rPr>
          <w:rFonts w:ascii="GHEA Grapalat" w:hAnsi="GHEA Grapalat"/>
          <w:b/>
          <w:i/>
        </w:rPr>
        <w:t xml:space="preserve"> </w:t>
      </w:r>
      <w:r w:rsidRPr="00B263B7">
        <w:rPr>
          <w:rStyle w:val="af6"/>
          <w:rFonts w:ascii="GHEA Grapalat" w:hAnsi="GHEA Grapalat"/>
          <w:b/>
          <w:i/>
        </w:rPr>
        <w:footnoteReference w:customMarkFollows="1" w:id="19"/>
        <w:t>*</w:t>
      </w:r>
    </w:p>
    <w:p w14:paraId="0F44AA3C" w14:textId="77777777" w:rsidR="00542F4F" w:rsidRPr="00B138F3" w:rsidRDefault="00542F4F" w:rsidP="00542F4F">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84368EF" w14:textId="77777777" w:rsidR="00542F4F" w:rsidRPr="00B138F3" w:rsidRDefault="00542F4F" w:rsidP="00542F4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14:paraId="2D1D7374" w14:textId="77777777" w:rsidR="00542F4F" w:rsidRPr="00B138F3" w:rsidRDefault="00542F4F" w:rsidP="00542F4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0952F7">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14:paraId="5DE2E408" w14:textId="77777777"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w:t>
      </w:r>
      <w:r w:rsidR="000952F7" w:rsidRPr="001115E9">
        <w:rPr>
          <w:rStyle w:val="af5"/>
          <w:rFonts w:ascii="GHEA Grapalat" w:hAnsi="GHEA Grapalat"/>
          <w:b w:val="0"/>
          <w:sz w:val="18"/>
          <w:szCs w:val="18"/>
        </w:rPr>
        <w:t xml:space="preserve">                             </w:t>
      </w:r>
      <w:r w:rsidRPr="00B138F3">
        <w:rPr>
          <w:rStyle w:val="af5"/>
          <w:rFonts w:ascii="GHEA Grapalat" w:hAnsi="GHEA Grapalat"/>
          <w:b w:val="0"/>
          <w:sz w:val="18"/>
          <w:szCs w:val="18"/>
        </w:rPr>
        <w:t xml:space="preserve"> номер заключаемого договора</w:t>
      </w:r>
    </w:p>
    <w:p w14:paraId="6452FE44" w14:textId="77777777" w:rsidR="00542F4F" w:rsidRPr="00B138F3" w:rsidRDefault="00542F4F" w:rsidP="00542F4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14:paraId="5EF15E1A" w14:textId="77777777" w:rsidR="00542F4F" w:rsidRPr="00B138F3" w:rsidRDefault="00542F4F" w:rsidP="00542F4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14:paraId="6CB3FEC2"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14:paraId="50414738" w14:textId="77777777" w:rsidR="00542F4F" w:rsidRPr="00B138F3" w:rsidRDefault="00542F4F" w:rsidP="00542F4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14:paraId="73561B2A" w14:textId="77777777" w:rsidR="00542F4F" w:rsidRPr="00B138F3" w:rsidRDefault="00542F4F" w:rsidP="00542F4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14:paraId="495D02B5" w14:textId="77777777"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14:paraId="103DBBB0"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14:paraId="2B5611ED"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1FFA7369" w14:textId="77777777" w:rsidR="00542F4F" w:rsidRPr="00B138F3" w:rsidRDefault="00F215EE" w:rsidP="00542F4F">
      <w:pPr>
        <w:pStyle w:val="af4"/>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Pr="00B138F3">
        <w:rPr>
          <w:rFonts w:ascii="GHEA Grapalat" w:eastAsiaTheme="minorHAnsi" w:hAnsi="GHEA Grapalat" w:cstheme="minorBidi"/>
          <w:sz w:val="18"/>
          <w:szCs w:val="18"/>
        </w:rPr>
        <w:t>наименование выдающего гарантию банка</w:t>
      </w:r>
      <w:r>
        <w:rPr>
          <w:rFonts w:ascii="GHEA Grapalat" w:eastAsiaTheme="minorHAnsi" w:hAnsi="GHEA Grapalat" w:cstheme="minorBidi"/>
          <w:sz w:val="18"/>
          <w:szCs w:val="18"/>
        </w:rPr>
        <w:t xml:space="preserve"> </w:t>
      </w:r>
    </w:p>
    <w:p w14:paraId="662A5377" w14:textId="77777777"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00D0F1A6" w14:textId="77777777" w:rsidR="00542F4F" w:rsidRPr="00DC122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DC1223">
        <w:rPr>
          <w:rFonts w:ascii="GHEA Grapalat" w:eastAsiaTheme="minorHAnsi" w:hAnsi="GHEA Grapalat" w:cstheme="minorBidi"/>
        </w:rPr>
        <w:t xml:space="preserve">                                                              </w:t>
      </w:r>
      <w:r w:rsidRPr="00DC1223">
        <w:rPr>
          <w:rFonts w:ascii="GHEA Grapalat" w:eastAsiaTheme="minorHAnsi" w:hAnsi="GHEA Grapalat" w:cstheme="minorBidi"/>
          <w:sz w:val="18"/>
          <w:szCs w:val="18"/>
        </w:rPr>
        <w:t xml:space="preserve">сумма в цифрах и прописью         </w:t>
      </w:r>
    </w:p>
    <w:p w14:paraId="6AD3129E" w14:textId="77777777" w:rsidR="00CC173E" w:rsidRPr="00DC1223" w:rsidRDefault="00542F4F" w:rsidP="00CC173E">
      <w:pPr>
        <w:pStyle w:val="af4"/>
        <w:shd w:val="clear" w:color="auto" w:fill="FFFFFF"/>
        <w:spacing w:before="0" w:beforeAutospacing="0" w:after="0" w:afterAutospacing="0"/>
        <w:jc w:val="both"/>
        <w:rPr>
          <w:rFonts w:ascii="GHEA Grapalat" w:eastAsiaTheme="minorHAnsi" w:hAnsi="GHEA Grapalat" w:cstheme="minorBidi"/>
        </w:rPr>
      </w:pPr>
      <w:r w:rsidRPr="00DC1223">
        <w:rPr>
          <w:rFonts w:ascii="GHEA Grapalat" w:eastAsiaTheme="minorHAnsi" w:hAnsi="GHEA Grapalat" w:cstheme="minorBidi"/>
        </w:rPr>
        <w:t xml:space="preserve">гарантии) в течение </w:t>
      </w:r>
      <w:r w:rsidR="00FD5B70">
        <w:rPr>
          <w:rFonts w:ascii="GHEA Grapalat" w:eastAsiaTheme="minorHAnsi" w:hAnsi="GHEA Grapalat" w:cstheme="minorBidi"/>
        </w:rPr>
        <w:t>пяти</w:t>
      </w:r>
      <w:r w:rsidRPr="00DC1223">
        <w:rPr>
          <w:rFonts w:ascii="GHEA Grapalat" w:eastAsiaTheme="minorHAnsi" w:hAnsi="GHEA Grapalat" w:cstheme="minorBidi"/>
        </w:rPr>
        <w:t xml:space="preserve"> рабочих  дней после получения требования. При выплате суммы гарантии учитываются вычеты из суммы гарантии на основании </w:t>
      </w:r>
      <w:r w:rsidR="00CC173E" w:rsidRPr="00DC1223">
        <w:rPr>
          <w:rFonts w:ascii="GHEA Grapalat" w:eastAsiaTheme="minorHAnsi" w:hAnsi="GHEA Grapalat" w:cstheme="minorBidi"/>
          <w:lang w:val="hy-AM"/>
        </w:rPr>
        <w:t xml:space="preserve">двухсторонне утвержденного </w:t>
      </w:r>
      <w:r w:rsidR="00992FAA" w:rsidRPr="00DC1223">
        <w:rPr>
          <w:rFonts w:ascii="GHEA Grapalat" w:eastAsiaTheme="minorHAnsi" w:hAnsi="GHEA Grapalat" w:cstheme="minorBidi"/>
        </w:rPr>
        <w:t>акта</w:t>
      </w:r>
      <w:r w:rsidRPr="00DC1223">
        <w:rPr>
          <w:rFonts w:ascii="GHEA Grapalat" w:eastAsiaTheme="minorHAnsi" w:hAnsi="GHEA Grapalat" w:cstheme="minorBidi"/>
        </w:rPr>
        <w:t xml:space="preserve"> (</w:t>
      </w:r>
      <w:r w:rsidR="00992FAA" w:rsidRPr="00DC1223">
        <w:rPr>
          <w:rFonts w:ascii="GHEA Grapalat" w:eastAsiaTheme="minorHAnsi" w:hAnsi="GHEA Grapalat" w:cstheme="minorBidi"/>
        </w:rPr>
        <w:t>актов</w:t>
      </w:r>
      <w:r w:rsidRPr="00DC1223">
        <w:rPr>
          <w:rFonts w:ascii="GHEA Grapalat" w:eastAsiaTheme="minorHAnsi" w:hAnsi="GHEA Grapalat" w:cstheme="minorBidi"/>
        </w:rPr>
        <w:t>) сдачи-прием</w:t>
      </w:r>
      <w:r w:rsidR="00992FAA" w:rsidRPr="00DC1223">
        <w:rPr>
          <w:rFonts w:ascii="GHEA Grapalat" w:eastAsiaTheme="minorHAnsi" w:hAnsi="GHEA Grapalat" w:cstheme="minorBidi"/>
        </w:rPr>
        <w:t>ки</w:t>
      </w:r>
      <w:r w:rsidRPr="00DC1223">
        <w:rPr>
          <w:rFonts w:ascii="GHEA Grapalat" w:eastAsiaTheme="minorHAnsi" w:hAnsi="GHEA Grapalat" w:cstheme="minorBidi"/>
        </w:rPr>
        <w:t xml:space="preserve"> между бенефициаром и принципалом </w:t>
      </w:r>
      <w:r w:rsidR="00CC173E" w:rsidRPr="00DC1223">
        <w:rPr>
          <w:rFonts w:ascii="GHEA Grapalat" w:eastAsiaTheme="minorHAnsi" w:hAnsi="GHEA Grapalat" w:cstheme="minorBidi"/>
        </w:rPr>
        <w:t>в рамках исполнения договора</w:t>
      </w:r>
      <w:r w:rsidR="00CC173E" w:rsidRPr="00DC1223">
        <w:rPr>
          <w:rFonts w:ascii="GHEA Grapalat" w:eastAsiaTheme="minorHAnsi" w:hAnsi="GHEA Grapalat" w:cstheme="minorBidi"/>
          <w:lang w:val="hy-AM"/>
        </w:rPr>
        <w:t xml:space="preserve"> и</w:t>
      </w:r>
      <w:r w:rsidR="00CC173E" w:rsidRPr="00DC1223">
        <w:rPr>
          <w:rFonts w:ascii="GHEA Grapalat" w:eastAsiaTheme="minorHAnsi" w:hAnsi="GHEA Grapalat" w:cstheme="minorBidi"/>
        </w:rPr>
        <w:t xml:space="preserve"> представленн</w:t>
      </w:r>
      <w:r w:rsidR="00CC173E" w:rsidRPr="00DC1223">
        <w:rPr>
          <w:rFonts w:ascii="GHEA Grapalat" w:eastAsiaTheme="minorHAnsi" w:hAnsi="GHEA Grapalat" w:cstheme="minorBidi"/>
          <w:lang w:val="hy-AM"/>
        </w:rPr>
        <w:t>ого принципалом</w:t>
      </w:r>
      <w:r w:rsidR="00CC173E" w:rsidRPr="00DC1223">
        <w:rPr>
          <w:rFonts w:ascii="GHEA Grapalat" w:eastAsiaTheme="minorHAnsi" w:hAnsi="GHEA Grapalat" w:cstheme="minorBidi"/>
        </w:rPr>
        <w:t xml:space="preserve"> лицу давшему гарантию .</w:t>
      </w:r>
    </w:p>
    <w:p w14:paraId="3E7E22C6" w14:textId="77777777" w:rsidR="00542F4F" w:rsidRPr="00B138F3" w:rsidRDefault="00542F4F" w:rsidP="00CC173E">
      <w:pPr>
        <w:pStyle w:val="af4"/>
        <w:shd w:val="clear" w:color="auto" w:fill="FFFFFF"/>
        <w:spacing w:before="0" w:beforeAutospacing="0" w:after="0" w:afterAutospacing="0"/>
        <w:ind w:firstLine="708"/>
        <w:jc w:val="both"/>
        <w:rPr>
          <w:rFonts w:ascii="GHEA Grapalat" w:eastAsiaTheme="minorHAnsi" w:hAnsi="GHEA Grapalat" w:cstheme="minorBidi"/>
        </w:rPr>
      </w:pPr>
      <w:r w:rsidRPr="00DC1223">
        <w:rPr>
          <w:rFonts w:ascii="GHEA Grapalat" w:eastAsiaTheme="minorHAnsi" w:hAnsi="GHEA Grapalat" w:cstheme="minorBidi"/>
        </w:rPr>
        <w:t>Выплата производится посредством перечисления на расчетный</w:t>
      </w:r>
      <w:r w:rsidRPr="00B138F3">
        <w:rPr>
          <w:rFonts w:ascii="GHEA Grapalat" w:eastAsiaTheme="minorHAnsi" w:hAnsi="GHEA Grapalat" w:cstheme="minorBidi"/>
        </w:rPr>
        <w:t xml:space="preserve"> счет____________________ бенефициара.</w:t>
      </w:r>
    </w:p>
    <w:p w14:paraId="0808D030" w14:textId="77777777" w:rsidR="00542F4F" w:rsidRPr="00B138F3" w:rsidRDefault="00542F4F" w:rsidP="00542F4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55277523" w14:textId="77777777"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65C5A64A" w14:textId="77777777" w:rsidR="00542F4F" w:rsidRPr="00B138F3" w:rsidRDefault="00542F4F" w:rsidP="00542F4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6A895845"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320C44C8" w14:textId="77777777" w:rsidR="00293897" w:rsidRPr="00D96BE2" w:rsidRDefault="00293897" w:rsidP="00293897">
      <w:pPr>
        <w:pStyle w:val="af4"/>
        <w:shd w:val="clear" w:color="auto" w:fill="FFFFFF"/>
        <w:ind w:firstLine="374"/>
        <w:contextualSpacing/>
        <w:jc w:val="both"/>
        <w:rPr>
          <w:rFonts w:ascii="GHEA Grapalat" w:eastAsiaTheme="minorHAnsi" w:hAnsi="GHEA Grapalat" w:cstheme="minorBidi"/>
        </w:rPr>
      </w:pPr>
      <w:r w:rsidRPr="00D96BE2">
        <w:rPr>
          <w:rFonts w:ascii="GHEA Grapalat" w:eastAsiaTheme="minorHAnsi" w:hAnsi="GHEA Grapalat" w:cstheme="minorBidi"/>
        </w:rPr>
        <w:t xml:space="preserve">5. Гарантия действует </w:t>
      </w:r>
      <w:r w:rsidR="002A23D9">
        <w:rPr>
          <w:rFonts w:ascii="GHEA Grapalat" w:eastAsiaTheme="minorHAnsi" w:hAnsi="GHEA Grapalat" w:cstheme="minorBidi"/>
        </w:rPr>
        <w:t>с момента выпуска и в силе</w:t>
      </w:r>
      <w:r w:rsidR="002A23D9" w:rsidRPr="007C2C8F">
        <w:rPr>
          <w:rFonts w:ascii="GHEA Grapalat" w:eastAsiaTheme="minorHAnsi" w:hAnsi="GHEA Grapalat" w:cstheme="minorBidi"/>
        </w:rPr>
        <w:t xml:space="preserve"> </w:t>
      </w:r>
      <w:r w:rsidRPr="00D96BE2">
        <w:rPr>
          <w:rFonts w:ascii="GHEA Grapalat" w:eastAsiaTheme="minorHAnsi" w:hAnsi="GHEA Grapalat" w:cstheme="minorBidi"/>
        </w:rPr>
        <w:t xml:space="preserve">со дня вступления в силу договора под кодом N________________________ заключаемого  между  </w:t>
      </w:r>
    </w:p>
    <w:p w14:paraId="1BB76DD9" w14:textId="77777777" w:rsidR="00293897" w:rsidRPr="00D96BE2" w:rsidRDefault="002A23D9" w:rsidP="00293897">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293897" w:rsidRPr="00D96BE2">
        <w:rPr>
          <w:rFonts w:ascii="GHEA Grapalat" w:eastAsiaTheme="minorHAnsi" w:hAnsi="GHEA Grapalat" w:cstheme="minorBidi"/>
          <w:sz w:val="18"/>
          <w:szCs w:val="18"/>
        </w:rPr>
        <w:t>номер заключаемого договара</w:t>
      </w:r>
    </w:p>
    <w:p w14:paraId="66FDD25B" w14:textId="77777777" w:rsidR="00293897" w:rsidRPr="00D96BE2" w:rsidDel="002A23D9" w:rsidRDefault="00293897" w:rsidP="00293897">
      <w:pPr>
        <w:pStyle w:val="af4"/>
        <w:shd w:val="clear" w:color="auto" w:fill="FFFFFF"/>
        <w:ind w:firstLine="374"/>
        <w:contextualSpacing/>
        <w:jc w:val="both"/>
        <w:rPr>
          <w:del w:id="8" w:author="Inesa Kocharyan" w:date="2023-07-07T17:57:00Z"/>
          <w:rFonts w:ascii="GHEA Grapalat" w:eastAsiaTheme="minorHAnsi" w:hAnsi="GHEA Grapalat" w:cstheme="minorBidi"/>
        </w:rPr>
      </w:pPr>
    </w:p>
    <w:p w14:paraId="327BD390" w14:textId="77777777" w:rsidR="00293897" w:rsidRPr="00D96BE2" w:rsidRDefault="002A23D9" w:rsidP="00293897">
      <w:pPr>
        <w:pStyle w:val="af4"/>
        <w:shd w:val="clear" w:color="auto" w:fill="FFFFFF"/>
        <w:contextualSpacing/>
        <w:jc w:val="both"/>
        <w:rPr>
          <w:rFonts w:ascii="GHEA Grapalat" w:eastAsiaTheme="minorHAnsi" w:hAnsi="GHEA Grapalat" w:cstheme="minorBidi"/>
          <w:lang w:val="hy-AM"/>
        </w:rPr>
      </w:pPr>
      <w:r w:rsidRPr="00D96BE2">
        <w:rPr>
          <w:rFonts w:ascii="GHEA Grapalat" w:eastAsiaTheme="minorHAnsi" w:hAnsi="GHEA Grapalat" w:cstheme="minorBidi"/>
        </w:rPr>
        <w:t xml:space="preserve">бенефициаром и принципалом    </w:t>
      </w:r>
      <w:r w:rsidR="00293897" w:rsidRPr="00D96BE2">
        <w:rPr>
          <w:rFonts w:ascii="GHEA Grapalat" w:eastAsiaTheme="minorHAnsi" w:hAnsi="GHEA Grapalat" w:cstheme="minorBidi"/>
        </w:rPr>
        <w:t xml:space="preserve">и  действует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в</w:t>
      </w:r>
      <w:r w:rsidR="00293897" w:rsidRPr="00D96BE2">
        <w:rPr>
          <w:rFonts w:ascii="GHEA Grapalat" w:hAnsi="GHEA Grapalat"/>
        </w:rPr>
        <w:t>ключительно</w:t>
      </w:r>
      <w:r w:rsidR="00293897" w:rsidRPr="00D96BE2">
        <w:rPr>
          <w:rFonts w:ascii="GHEA Grapalat" w:eastAsiaTheme="minorHAnsi" w:hAnsi="GHEA Grapalat" w:cstheme="minorBidi"/>
        </w:rPr>
        <w:t xml:space="preserve">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девяностого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рабочего </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дня</w:t>
      </w:r>
      <w:r w:rsidR="00293897" w:rsidRPr="00D96BE2">
        <w:rPr>
          <w:rFonts w:ascii="GHEA Grapalat" w:eastAsiaTheme="minorHAnsi" w:hAnsi="GHEA Grapalat" w:cstheme="minorBidi"/>
          <w:lang w:val="hy-AM"/>
        </w:rPr>
        <w:t xml:space="preserve">  </w:t>
      </w:r>
      <w:r w:rsidR="00293897" w:rsidRPr="00D96BE2">
        <w:rPr>
          <w:rFonts w:ascii="GHEA Grapalat" w:eastAsiaTheme="minorHAnsi" w:hAnsi="GHEA Grapalat" w:cstheme="minorBidi"/>
        </w:rPr>
        <w:t xml:space="preserve">следующего за днем </w:t>
      </w:r>
    </w:p>
    <w:p w14:paraId="5370015F" w14:textId="77777777" w:rsidR="00293897" w:rsidRPr="00D96BE2" w:rsidRDefault="00293897" w:rsidP="00293897">
      <w:pPr>
        <w:pStyle w:val="af4"/>
        <w:shd w:val="clear" w:color="auto" w:fill="FFFFFF"/>
        <w:contextualSpacing/>
        <w:jc w:val="both"/>
        <w:rPr>
          <w:rFonts w:ascii="GHEA Grapalat" w:eastAsiaTheme="minorHAnsi" w:hAnsi="GHEA Grapalat" w:cstheme="minorBidi"/>
          <w:sz w:val="18"/>
          <w:szCs w:val="18"/>
          <w:lang w:val="hy-AM"/>
        </w:rPr>
      </w:pPr>
    </w:p>
    <w:p w14:paraId="0AF16CFC" w14:textId="77777777" w:rsidR="00293897" w:rsidRPr="00D96BE2" w:rsidRDefault="00293897" w:rsidP="00293897">
      <w:pPr>
        <w:pStyle w:val="af4"/>
        <w:shd w:val="clear" w:color="auto" w:fill="FFFFFF"/>
        <w:contextualSpacing/>
        <w:jc w:val="center"/>
        <w:rPr>
          <w:rFonts w:eastAsiaTheme="minorHAnsi" w:cstheme="minorBidi"/>
        </w:rPr>
      </w:pPr>
      <w:r w:rsidRPr="00D96BE2">
        <w:rPr>
          <w:rFonts w:ascii="GHEA Grapalat" w:eastAsiaTheme="minorHAnsi" w:hAnsi="GHEA Grapalat" w:cstheme="minorBidi"/>
          <w:lang w:val="hy-AM"/>
        </w:rPr>
        <w:lastRenderedPageBreak/>
        <w:t>--------------------------------------------------------</w:t>
      </w:r>
      <w:r w:rsidRPr="00D96BE2">
        <w:rPr>
          <w:rFonts w:ascii="GHEA Grapalat" w:eastAsiaTheme="minorHAnsi" w:hAnsi="GHEA Grapalat" w:cstheme="minorBidi"/>
        </w:rPr>
        <w:t>------------------</w:t>
      </w:r>
      <w:r w:rsidRPr="00D96BE2">
        <w:rPr>
          <w:rFonts w:ascii="GHEA Grapalat" w:eastAsiaTheme="minorHAnsi" w:hAnsi="GHEA Grapalat" w:cstheme="minorBidi"/>
          <w:lang w:val="hy-AM"/>
        </w:rPr>
        <w:t>----------------------</w:t>
      </w:r>
      <w:r w:rsidRPr="00D96BE2">
        <w:rPr>
          <w:rFonts w:eastAsiaTheme="minorHAnsi" w:cstheme="minorBidi"/>
        </w:rPr>
        <w:t xml:space="preserve"> </w:t>
      </w:r>
      <w:r w:rsidRPr="00D96BE2">
        <w:rPr>
          <w:rFonts w:eastAsiaTheme="minorHAnsi" w:cstheme="minorBidi"/>
          <w:lang w:val="hy-AM"/>
        </w:rPr>
        <w:t>.</w:t>
      </w:r>
      <w:r w:rsidRPr="00D96BE2">
        <w:rPr>
          <w:rFonts w:eastAsiaTheme="minorHAnsi" w:cstheme="minorBidi"/>
        </w:rPr>
        <w:t xml:space="preserve">           </w:t>
      </w:r>
      <w:r w:rsidRPr="00D96BE2">
        <w:rPr>
          <w:rFonts w:ascii="GHEA Grapalat" w:eastAsiaTheme="minorHAnsi" w:hAnsi="GHEA Grapalat" w:cstheme="minorBidi"/>
          <w:sz w:val="16"/>
          <w:szCs w:val="16"/>
        </w:rPr>
        <w:t xml:space="preserve"> крайн</w:t>
      </w:r>
      <w:r w:rsidR="00622DBC" w:rsidRPr="00D96BE2">
        <w:rPr>
          <w:rFonts w:ascii="GHEA Grapalat" w:eastAsiaTheme="minorHAnsi" w:hAnsi="GHEA Grapalat" w:cstheme="minorBidi"/>
          <w:sz w:val="16"/>
          <w:szCs w:val="16"/>
        </w:rPr>
        <w:t>и</w:t>
      </w:r>
      <w:r w:rsidRPr="00D96BE2">
        <w:rPr>
          <w:rFonts w:ascii="GHEA Grapalat" w:eastAsiaTheme="minorHAnsi" w:hAnsi="GHEA Grapalat" w:cstheme="minorBidi"/>
          <w:sz w:val="16"/>
          <w:szCs w:val="16"/>
        </w:rPr>
        <w:t>й срок оказния услуг</w:t>
      </w:r>
      <w:r w:rsidRPr="00D96BE2">
        <w:rPr>
          <w:rFonts w:ascii="GHEA Grapalat" w:eastAsiaTheme="minorHAnsi" w:hAnsi="GHEA Grapalat" w:cstheme="minorBidi"/>
          <w:sz w:val="16"/>
          <w:szCs w:val="16"/>
          <w:lang w:val="hy-AM"/>
        </w:rPr>
        <w:t>, предусмотренн</w:t>
      </w:r>
      <w:r w:rsidRPr="00D96BE2">
        <w:rPr>
          <w:rFonts w:ascii="GHEA Grapalat" w:eastAsiaTheme="minorHAnsi" w:hAnsi="GHEA Grapalat" w:cstheme="minorBidi"/>
          <w:sz w:val="16"/>
          <w:szCs w:val="16"/>
        </w:rPr>
        <w:t xml:space="preserve">ый </w:t>
      </w:r>
      <w:r w:rsidRPr="00D96BE2">
        <w:rPr>
          <w:rFonts w:ascii="GHEA Grapalat" w:eastAsiaTheme="minorHAnsi" w:hAnsi="GHEA Grapalat" w:cstheme="minorBidi"/>
          <w:sz w:val="16"/>
          <w:szCs w:val="16"/>
          <w:lang w:val="hy-AM"/>
        </w:rPr>
        <w:t>заключаемым договором</w:t>
      </w:r>
    </w:p>
    <w:p w14:paraId="6AEEC05C" w14:textId="77777777" w:rsidR="00A01B99"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В день предоставления гарантии лицо, выдающее гарантию, с официального адреса</w:t>
      </w:r>
      <w:r w:rsidRPr="00D96BE2">
        <w:rPr>
          <w:rFonts w:ascii="GHEA Grapalat" w:eastAsiaTheme="minorHAnsi" w:hAnsi="GHEA Grapalat" w:cstheme="minorBidi"/>
          <w:lang w:val="hy-AM"/>
        </w:rPr>
        <w:t xml:space="preserve"> </w:t>
      </w:r>
      <w:r w:rsidRPr="00D96BE2">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01B99">
        <w:rPr>
          <w:rFonts w:ascii="GHEA Grapalat" w:eastAsiaTheme="minorHAnsi" w:hAnsi="GHEA Grapalat" w:cstheme="minorBidi"/>
        </w:rPr>
        <w:t xml:space="preserve"> -------------------------------------------------------</w:t>
      </w:r>
      <w:r w:rsidRPr="00D96BE2">
        <w:rPr>
          <w:rFonts w:ascii="GHEA Grapalat" w:eastAsiaTheme="minorHAnsi" w:hAnsi="GHEA Grapalat" w:cstheme="minorBidi"/>
        </w:rPr>
        <w:t xml:space="preserve"> </w:t>
      </w:r>
    </w:p>
    <w:p w14:paraId="645667D4" w14:textId="77777777" w:rsidR="00A01B99" w:rsidRDefault="00A01B99" w:rsidP="00293897">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14:paraId="61DA2B1F" w14:textId="77777777" w:rsidR="00293897" w:rsidRPr="00D96BE2" w:rsidRDefault="00293897" w:rsidP="00293897">
      <w:pPr>
        <w:pStyle w:val="af4"/>
        <w:shd w:val="clear" w:color="auto" w:fill="FFFFFF"/>
        <w:contextualSpacing/>
        <w:jc w:val="both"/>
        <w:rPr>
          <w:rFonts w:ascii="GHEA Grapalat" w:eastAsiaTheme="minorHAnsi" w:hAnsi="GHEA Grapalat" w:cstheme="minorBidi"/>
        </w:rPr>
      </w:pPr>
      <w:r w:rsidRPr="00D96BE2">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D96BE2">
        <w:rPr>
          <w:rFonts w:ascii="GHEA Grapalat" w:eastAsiaTheme="minorHAnsi" w:hAnsi="GHEA Grapalat" w:cstheme="minorBidi"/>
          <w:lang w:val="hy-AM"/>
        </w:rPr>
        <w:t>.</w:t>
      </w:r>
      <w:r w:rsidRPr="00D96BE2">
        <w:rPr>
          <w:rFonts w:ascii="GHEA Grapalat" w:eastAsiaTheme="minorHAnsi" w:hAnsi="GHEA Grapalat" w:cstheme="minorBidi"/>
        </w:rPr>
        <w:t xml:space="preserve"> </w:t>
      </w:r>
    </w:p>
    <w:p w14:paraId="09B52ED0" w14:textId="77777777" w:rsidR="00293897" w:rsidRDefault="00293897"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D1A048"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32FE9EE8" w14:textId="77777777" w:rsidR="00542F4F" w:rsidRPr="00B138F3" w:rsidRDefault="00542F4F" w:rsidP="00542F4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D22FF53" w14:textId="77777777" w:rsidR="00542F4F" w:rsidRPr="00B138F3" w:rsidRDefault="00542F4F" w:rsidP="00542F4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2A9F335"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7CE4335C"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59933B0B"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004D011F"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530B9DC" w14:textId="77777777" w:rsidR="00DA0E0D" w:rsidRPr="0091562B" w:rsidRDefault="00542F4F" w:rsidP="00DA0E0D">
      <w:pPr>
        <w:pStyle w:val="af4"/>
        <w:shd w:val="clear" w:color="auto" w:fill="FFFFFF"/>
        <w:spacing w:before="0" w:beforeAutospacing="0" w:after="0" w:afterAutospacing="0"/>
        <w:ind w:firstLine="375"/>
        <w:jc w:val="both"/>
        <w:rPr>
          <w:rFonts w:ascii="GHEA Grapalat" w:eastAsiaTheme="minorHAnsi" w:hAnsi="GHEA Grapalat" w:cstheme="minorBidi"/>
        </w:rPr>
      </w:pPr>
      <w:r w:rsidRPr="0091562B">
        <w:rPr>
          <w:rFonts w:ascii="GHEA Grapalat" w:eastAsiaTheme="minorHAnsi" w:hAnsi="GHEA Grapalat" w:cstheme="minorBidi"/>
        </w:rPr>
        <w:t xml:space="preserve">3) </w:t>
      </w:r>
      <w:r w:rsidR="00DA0E0D" w:rsidRPr="0091562B">
        <w:rPr>
          <w:rFonts w:ascii="GHEA Grapalat" w:eastAsiaTheme="minorHAnsi" w:hAnsi="GHEA Grapalat" w:cstheme="minorBidi"/>
          <w:lang w:val="hy-AM"/>
        </w:rPr>
        <w:t xml:space="preserve">двухсторонне </w:t>
      </w:r>
      <w:r w:rsidR="00DA0E0D" w:rsidRPr="0091562B">
        <w:rPr>
          <w:rFonts w:ascii="GHEA Grapalat" w:eastAsiaTheme="minorHAnsi" w:hAnsi="GHEA Grapalat" w:cstheme="minorBidi"/>
        </w:rPr>
        <w:t>утвержденный в рамках договора между бенефициаром и принципалом акт (акты) сдачи-приемки или его</w:t>
      </w:r>
      <w:r w:rsidR="00DA0E0D" w:rsidRPr="0091562B">
        <w:rPr>
          <w:rFonts w:ascii="GHEA Grapalat" w:eastAsiaTheme="minorHAnsi" w:hAnsi="GHEA Grapalat" w:cstheme="minorBidi"/>
          <w:lang w:val="hy-AM"/>
        </w:rPr>
        <w:t xml:space="preserve"> </w:t>
      </w:r>
      <w:r w:rsidR="00DA0E0D" w:rsidRPr="0091562B">
        <w:rPr>
          <w:rFonts w:ascii="GHEA Grapalat" w:eastAsiaTheme="minorHAnsi" w:hAnsi="GHEA Grapalat" w:cstheme="minorBidi"/>
        </w:rPr>
        <w:t>(</w:t>
      </w:r>
      <w:r w:rsidR="00DA0E0D" w:rsidRPr="0091562B">
        <w:rPr>
          <w:rFonts w:ascii="GHEA Grapalat" w:eastAsiaTheme="minorHAnsi" w:hAnsi="GHEA Grapalat" w:cstheme="minorBidi"/>
          <w:lang w:val="hy-AM"/>
        </w:rPr>
        <w:t>их</w:t>
      </w:r>
      <w:r w:rsidR="00DA0E0D" w:rsidRPr="0091562B">
        <w:rPr>
          <w:rFonts w:ascii="GHEA Grapalat" w:eastAsiaTheme="minorHAnsi" w:hAnsi="GHEA Grapalat" w:cstheme="minorBidi"/>
        </w:rPr>
        <w:t xml:space="preserve">) копии. </w:t>
      </w:r>
    </w:p>
    <w:p w14:paraId="5956FE38"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796395A3"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C70929C"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5B56961"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1B9867B6"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0CF70CE"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712777CF"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p>
    <w:p w14:paraId="122C2C66"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3B0039F" w14:textId="77777777" w:rsidR="00542F4F" w:rsidRPr="00B138F3" w:rsidRDefault="00542F4F" w:rsidP="00542F4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87B7F0"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BA84F79"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42FDB444"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rPr>
      </w:pPr>
    </w:p>
    <w:p w14:paraId="19F97058"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11579911"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14:paraId="6897E462"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p>
    <w:p w14:paraId="2621812F" w14:textId="77777777" w:rsidR="00542F4F" w:rsidRPr="00B138F3" w:rsidRDefault="00542F4F" w:rsidP="00542F4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E65AC08" w14:textId="77777777" w:rsidR="00542F4F" w:rsidRPr="00B138F3" w:rsidRDefault="00542F4F" w:rsidP="00542F4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lastRenderedPageBreak/>
        <w:t xml:space="preserve">                                                        </w:t>
      </w:r>
      <w:r w:rsidRPr="00B138F3">
        <w:rPr>
          <w:rFonts w:ascii="GHEA Grapalat" w:hAnsi="GHEA Grapalat" w:cs="Sylfaen"/>
          <w:vertAlign w:val="superscript"/>
        </w:rPr>
        <w:t>число, месяц, год</w:t>
      </w:r>
    </w:p>
    <w:p w14:paraId="4D85A571"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B28C7AE"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068119B5" w14:textId="77777777" w:rsidR="00542F4F" w:rsidRPr="00B138F3" w:rsidRDefault="00542F4F" w:rsidP="00542F4F">
      <w:pPr>
        <w:pStyle w:val="af4"/>
        <w:shd w:val="clear" w:color="auto" w:fill="FFFFFF"/>
        <w:spacing w:before="0" w:beforeAutospacing="0" w:after="0" w:afterAutospacing="0"/>
        <w:ind w:firstLine="375"/>
        <w:jc w:val="both"/>
        <w:rPr>
          <w:rFonts w:ascii="GHEA Grapalat" w:eastAsiaTheme="minorHAnsi" w:hAnsi="GHEA Grapalat" w:cstheme="minorBidi"/>
        </w:rPr>
      </w:pPr>
    </w:p>
    <w:p w14:paraId="21C3F0C6" w14:textId="77777777" w:rsidR="00542F4F" w:rsidRPr="00B138F3" w:rsidRDefault="00542F4F" w:rsidP="00542F4F">
      <w:pPr>
        <w:widowControl w:val="0"/>
        <w:spacing w:after="160"/>
        <w:ind w:left="567" w:right="565"/>
        <w:jc w:val="center"/>
        <w:rPr>
          <w:rFonts w:ascii="GHEA Grapalat" w:hAnsi="GHEA Grapalat"/>
          <w:b/>
        </w:rPr>
      </w:pPr>
    </w:p>
    <w:p w14:paraId="74F8A25C" w14:textId="77777777" w:rsidR="00542F4F" w:rsidRDefault="00542F4F" w:rsidP="00542F4F">
      <w:pPr>
        <w:rPr>
          <w:rFonts w:ascii="GHEA Grapalat" w:hAnsi="GHEA Grapalat"/>
          <w:i/>
          <w:sz w:val="22"/>
          <w:szCs w:val="22"/>
        </w:rPr>
      </w:pPr>
    </w:p>
    <w:p w14:paraId="017999BD" w14:textId="77777777" w:rsidR="00542F4F" w:rsidRDefault="00542F4F" w:rsidP="00542F4F">
      <w:pPr>
        <w:rPr>
          <w:rFonts w:ascii="GHEA Grapalat" w:hAnsi="GHEA Grapalat"/>
          <w:i/>
          <w:sz w:val="22"/>
          <w:szCs w:val="22"/>
        </w:rPr>
      </w:pPr>
    </w:p>
    <w:p w14:paraId="310B93F2" w14:textId="77777777" w:rsidR="00542F4F" w:rsidRDefault="00542F4F" w:rsidP="00542F4F">
      <w:pPr>
        <w:rPr>
          <w:rFonts w:ascii="GHEA Grapalat" w:hAnsi="GHEA Grapalat"/>
          <w:i/>
          <w:sz w:val="22"/>
          <w:szCs w:val="22"/>
        </w:rPr>
      </w:pPr>
      <w:r>
        <w:rPr>
          <w:rFonts w:ascii="GHEA Grapalat" w:hAnsi="GHEA Grapalat"/>
          <w:i/>
          <w:sz w:val="22"/>
          <w:szCs w:val="22"/>
        </w:rPr>
        <w:br w:type="page"/>
      </w:r>
    </w:p>
    <w:p w14:paraId="24376BCE"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14:paraId="7D2F8859" w14:textId="77777777"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к Приглашению на открытый конкурс</w:t>
      </w:r>
      <w:r w:rsidRPr="005C48F7">
        <w:rPr>
          <w:rFonts w:ascii="GHEA Grapalat" w:hAnsi="GHEA Grapalat" w:cs="GHEA Grapalat"/>
          <w:b/>
          <w:i/>
        </w:rPr>
        <w:br/>
      </w:r>
      <w:r w:rsidRPr="005C48F7">
        <w:rPr>
          <w:rFonts w:ascii="GHEA Grapalat" w:hAnsi="GHEA Grapalat"/>
          <w:b/>
          <w:i/>
        </w:rPr>
        <w:t>под кодом "</w:t>
      </w:r>
      <w:r w:rsidR="002563FA">
        <w:rPr>
          <w:rFonts w:ascii="GHEA Grapalat" w:hAnsi="GHEA Grapalat"/>
          <w:b/>
          <w:i/>
        </w:rPr>
        <w:t>ՀՀԿՈՏ-ՆՈՐ ԱՐՏԱՄԵՏ-ՄԴ-ԳՀԾՁԲ-23/17</w:t>
      </w:r>
      <w:r w:rsidRPr="005C48F7">
        <w:rPr>
          <w:rFonts w:ascii="GHEA Grapalat" w:hAnsi="GHEA Grapalat"/>
          <w:b/>
          <w:i/>
        </w:rPr>
        <w:t>"</w:t>
      </w:r>
      <w:r w:rsidRPr="005C48F7">
        <w:rPr>
          <w:rStyle w:val="af6"/>
          <w:rFonts w:ascii="GHEA Grapalat" w:hAnsi="GHEA Grapalat"/>
          <w:b/>
          <w:i/>
        </w:rPr>
        <w:footnoteReference w:customMarkFollows="1" w:id="20"/>
        <w:t>*</w:t>
      </w:r>
      <w:r w:rsidR="004B7F14" w:rsidRPr="005C48F7">
        <w:rPr>
          <w:rFonts w:ascii="GHEA Grapalat" w:hAnsi="GHEA Grapalat"/>
          <w:b/>
          <w:i/>
        </w:rPr>
        <w:t>*</w:t>
      </w:r>
    </w:p>
    <w:p w14:paraId="238EC3F8" w14:textId="77777777" w:rsidR="003D2FE2" w:rsidRPr="00B138F3" w:rsidRDefault="003D2FE2" w:rsidP="003D2FE2">
      <w:pPr>
        <w:widowControl w:val="0"/>
        <w:spacing w:after="160"/>
        <w:jc w:val="center"/>
        <w:rPr>
          <w:rFonts w:ascii="GHEA Grapalat" w:hAnsi="GHEA Grapalat"/>
          <w:b/>
          <w:sz w:val="22"/>
          <w:szCs w:val="22"/>
        </w:rPr>
      </w:pPr>
    </w:p>
    <w:p w14:paraId="3700C61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33BCB873"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6AD3543C" w14:textId="77777777" w:rsidTr="00B932B8">
        <w:tc>
          <w:tcPr>
            <w:tcW w:w="4786" w:type="dxa"/>
          </w:tcPr>
          <w:p w14:paraId="69FCE7EB"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265A21E7"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21"/>
              <w:t>**</w:t>
            </w:r>
          </w:p>
        </w:tc>
      </w:tr>
    </w:tbl>
    <w:p w14:paraId="48538047" w14:textId="77777777" w:rsidR="003D2FE2" w:rsidRPr="00B138F3" w:rsidRDefault="003D2FE2" w:rsidP="003D2FE2">
      <w:pPr>
        <w:widowControl w:val="0"/>
        <w:spacing w:after="160"/>
        <w:rPr>
          <w:rFonts w:ascii="GHEA Grapalat" w:hAnsi="GHEA Grapalat" w:cs="GHEA Grapalat"/>
          <w:b/>
          <w:sz w:val="22"/>
          <w:szCs w:val="22"/>
        </w:rPr>
      </w:pPr>
    </w:p>
    <w:p w14:paraId="466CEEA5"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5C0C1B63"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78390EF"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6D5C1735"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00F34C29"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10BD76C5"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4F822E0C"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502D5677" w14:textId="77777777"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765AFC21"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B876338" w14:textId="7777777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33F61E1B"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3EDC595"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3C19B7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45757F1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798856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w:t>
      </w:r>
      <w:r w:rsidRPr="00B138F3">
        <w:rPr>
          <w:rFonts w:ascii="GHEA Grapalat" w:hAnsi="GHEA Grapalat"/>
          <w:sz w:val="22"/>
          <w:szCs w:val="22"/>
        </w:rPr>
        <w:lastRenderedPageBreak/>
        <w:t xml:space="preserve">счета Компании всей суммы, указанной в Требовании, без дополнительного акцептования. </w:t>
      </w:r>
    </w:p>
    <w:p w14:paraId="4143365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A883A4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72FFEF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754654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BBD323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43BA23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5ECB3A6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58D39A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05E944D0"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6101992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155E6DB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62A34CC2"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2DC49B6C"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A8B5C1E"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F59DB96"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354A10E3"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7576B6FE"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66572901"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38CCF995"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2A8FAA63"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48868F6"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602F8CC4" w14:textId="77777777" w:rsidR="003D2FE2" w:rsidRPr="00B138F3" w:rsidRDefault="003D2FE2" w:rsidP="003D2FE2">
      <w:pPr>
        <w:widowControl w:val="0"/>
        <w:spacing w:after="160"/>
        <w:jc w:val="right"/>
        <w:rPr>
          <w:rFonts w:ascii="GHEA Grapalat" w:hAnsi="GHEA Grapalat"/>
          <w:sz w:val="22"/>
          <w:szCs w:val="22"/>
        </w:rPr>
      </w:pPr>
    </w:p>
    <w:p w14:paraId="1B382E85"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555D6CB2"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14:paraId="7C1FD455" w14:textId="77777777" w:rsidR="003D2FE2" w:rsidRPr="00B138F3" w:rsidRDefault="003D2FE2" w:rsidP="003D2FE2">
      <w:pPr>
        <w:widowControl w:val="0"/>
        <w:spacing w:after="160"/>
        <w:jc w:val="both"/>
        <w:rPr>
          <w:rFonts w:ascii="GHEA Grapalat" w:hAnsi="GHEA Grapalat"/>
          <w:sz w:val="22"/>
          <w:szCs w:val="22"/>
        </w:rPr>
      </w:pPr>
    </w:p>
    <w:p w14:paraId="6C21C1C1" w14:textId="77777777" w:rsidR="003D2FE2" w:rsidRPr="00B138F3" w:rsidRDefault="003D2FE2" w:rsidP="003D2FE2">
      <w:pPr>
        <w:widowControl w:val="0"/>
        <w:spacing w:after="160"/>
        <w:jc w:val="both"/>
        <w:rPr>
          <w:rFonts w:ascii="GHEA Grapalat" w:hAnsi="GHEA Grapalat"/>
          <w:sz w:val="22"/>
          <w:szCs w:val="22"/>
        </w:rPr>
      </w:pPr>
    </w:p>
    <w:p w14:paraId="6612F323" w14:textId="77777777" w:rsidR="003D2FE2" w:rsidRPr="00B138F3" w:rsidRDefault="003D2FE2" w:rsidP="003D2FE2">
      <w:pPr>
        <w:rPr>
          <w:sz w:val="22"/>
          <w:szCs w:val="22"/>
        </w:rPr>
      </w:pPr>
    </w:p>
    <w:p w14:paraId="00066075" w14:textId="77777777" w:rsidR="001005B0" w:rsidRPr="00B138F3" w:rsidRDefault="001005B0" w:rsidP="003D2FE2">
      <w:pPr>
        <w:widowControl w:val="0"/>
        <w:spacing w:after="160"/>
        <w:ind w:left="567" w:right="565"/>
        <w:jc w:val="both"/>
        <w:rPr>
          <w:rFonts w:ascii="GHEA Grapalat" w:hAnsi="GHEA Grapalat"/>
          <w:sz w:val="22"/>
          <w:szCs w:val="22"/>
        </w:rPr>
      </w:pPr>
    </w:p>
    <w:p w14:paraId="0FAF1AB6" w14:textId="77777777" w:rsidR="001005B0" w:rsidRPr="00B138F3" w:rsidRDefault="001005B0" w:rsidP="00B46D58">
      <w:pPr>
        <w:widowControl w:val="0"/>
        <w:spacing w:after="160"/>
        <w:ind w:left="567" w:right="565"/>
        <w:jc w:val="center"/>
        <w:rPr>
          <w:rFonts w:ascii="GHEA Grapalat" w:hAnsi="GHEA Grapalat"/>
          <w:b/>
          <w:sz w:val="22"/>
          <w:szCs w:val="22"/>
        </w:rPr>
      </w:pPr>
    </w:p>
    <w:p w14:paraId="4BA0600E" w14:textId="77777777" w:rsidR="001005B0" w:rsidRPr="00B138F3" w:rsidRDefault="001005B0" w:rsidP="00B46D58">
      <w:pPr>
        <w:widowControl w:val="0"/>
        <w:spacing w:after="160"/>
        <w:ind w:left="567" w:right="565"/>
        <w:jc w:val="center"/>
        <w:rPr>
          <w:rFonts w:ascii="GHEA Grapalat" w:hAnsi="GHEA Grapalat"/>
          <w:b/>
          <w:sz w:val="22"/>
          <w:szCs w:val="22"/>
        </w:rPr>
      </w:pPr>
    </w:p>
    <w:p w14:paraId="6291D976" w14:textId="77777777" w:rsidR="001005B0" w:rsidRPr="00B138F3" w:rsidRDefault="001005B0" w:rsidP="00B46D58">
      <w:pPr>
        <w:widowControl w:val="0"/>
        <w:spacing w:after="160"/>
        <w:ind w:left="567" w:right="565"/>
        <w:jc w:val="center"/>
        <w:rPr>
          <w:rFonts w:ascii="GHEA Grapalat" w:hAnsi="GHEA Grapalat"/>
          <w:b/>
          <w:sz w:val="22"/>
          <w:szCs w:val="22"/>
        </w:rPr>
      </w:pPr>
    </w:p>
    <w:p w14:paraId="10506C78" w14:textId="77777777" w:rsidR="001005B0" w:rsidRPr="00B138F3" w:rsidRDefault="001005B0" w:rsidP="00B46D58">
      <w:pPr>
        <w:widowControl w:val="0"/>
        <w:spacing w:after="160"/>
        <w:ind w:left="567" w:right="565"/>
        <w:jc w:val="center"/>
        <w:rPr>
          <w:rFonts w:ascii="GHEA Grapalat" w:hAnsi="GHEA Grapalat"/>
          <w:b/>
          <w:sz w:val="22"/>
          <w:szCs w:val="22"/>
        </w:rPr>
      </w:pPr>
    </w:p>
    <w:p w14:paraId="785E00F2" w14:textId="77777777" w:rsidR="001005B0" w:rsidRPr="00B138F3" w:rsidRDefault="001005B0" w:rsidP="00B46D58">
      <w:pPr>
        <w:widowControl w:val="0"/>
        <w:spacing w:after="160"/>
        <w:ind w:left="567" w:right="565"/>
        <w:jc w:val="center"/>
        <w:rPr>
          <w:rFonts w:ascii="GHEA Grapalat" w:hAnsi="GHEA Grapalat"/>
          <w:b/>
          <w:sz w:val="22"/>
          <w:szCs w:val="22"/>
        </w:rPr>
      </w:pPr>
    </w:p>
    <w:p w14:paraId="49573D73" w14:textId="77777777" w:rsidR="001005B0" w:rsidRPr="00B138F3" w:rsidRDefault="001005B0" w:rsidP="00B46D58">
      <w:pPr>
        <w:widowControl w:val="0"/>
        <w:spacing w:after="160"/>
        <w:ind w:left="567" w:right="565"/>
        <w:jc w:val="center"/>
        <w:rPr>
          <w:rFonts w:ascii="GHEA Grapalat" w:hAnsi="GHEA Grapalat"/>
          <w:b/>
        </w:rPr>
      </w:pPr>
    </w:p>
    <w:p w14:paraId="32DD303B" w14:textId="77777777" w:rsidR="001005B0" w:rsidRPr="00B138F3" w:rsidRDefault="001005B0" w:rsidP="00B46D58">
      <w:pPr>
        <w:widowControl w:val="0"/>
        <w:spacing w:after="160"/>
        <w:ind w:left="567" w:right="565"/>
        <w:jc w:val="center"/>
        <w:rPr>
          <w:rFonts w:ascii="GHEA Grapalat" w:hAnsi="GHEA Grapalat"/>
          <w:b/>
        </w:rPr>
      </w:pPr>
    </w:p>
    <w:p w14:paraId="6A901DE6" w14:textId="77777777" w:rsidR="001005B0" w:rsidRPr="00B138F3" w:rsidRDefault="001005B0" w:rsidP="00B46D58">
      <w:pPr>
        <w:widowControl w:val="0"/>
        <w:spacing w:after="160"/>
        <w:ind w:left="567" w:right="565"/>
        <w:jc w:val="center"/>
        <w:rPr>
          <w:rFonts w:ascii="GHEA Grapalat" w:hAnsi="GHEA Grapalat"/>
          <w:b/>
        </w:rPr>
      </w:pPr>
    </w:p>
    <w:p w14:paraId="35D7F1EC" w14:textId="77777777" w:rsidR="001005B0" w:rsidRPr="00B138F3" w:rsidRDefault="001005B0" w:rsidP="00B46D58">
      <w:pPr>
        <w:widowControl w:val="0"/>
        <w:spacing w:after="160"/>
        <w:ind w:left="567" w:right="565"/>
        <w:jc w:val="center"/>
        <w:rPr>
          <w:rFonts w:ascii="GHEA Grapalat" w:hAnsi="GHEA Grapalat"/>
          <w:b/>
        </w:rPr>
      </w:pPr>
    </w:p>
    <w:p w14:paraId="3868BDC1" w14:textId="77777777" w:rsidR="001005B0" w:rsidRPr="00B138F3" w:rsidRDefault="001005B0" w:rsidP="00B46D58">
      <w:pPr>
        <w:widowControl w:val="0"/>
        <w:spacing w:after="160"/>
        <w:ind w:left="567" w:right="565"/>
        <w:jc w:val="center"/>
        <w:rPr>
          <w:rFonts w:ascii="GHEA Grapalat" w:hAnsi="GHEA Grapalat"/>
          <w:b/>
        </w:rPr>
      </w:pPr>
    </w:p>
    <w:p w14:paraId="254478D8" w14:textId="77777777" w:rsidR="001005B0" w:rsidRPr="00B138F3" w:rsidRDefault="001005B0" w:rsidP="00B46D58">
      <w:pPr>
        <w:widowControl w:val="0"/>
        <w:spacing w:after="160"/>
        <w:ind w:left="567" w:right="565"/>
        <w:jc w:val="center"/>
        <w:rPr>
          <w:rFonts w:ascii="GHEA Grapalat" w:hAnsi="GHEA Grapalat"/>
          <w:b/>
        </w:rPr>
      </w:pPr>
    </w:p>
    <w:p w14:paraId="4EDCC73E" w14:textId="77777777" w:rsidR="001005B0" w:rsidRPr="00B138F3" w:rsidRDefault="001005B0" w:rsidP="00B46D58">
      <w:pPr>
        <w:widowControl w:val="0"/>
        <w:spacing w:after="160"/>
        <w:ind w:left="567" w:right="565"/>
        <w:jc w:val="center"/>
        <w:rPr>
          <w:rFonts w:ascii="GHEA Grapalat" w:hAnsi="GHEA Grapalat"/>
          <w:b/>
        </w:rPr>
      </w:pPr>
    </w:p>
    <w:p w14:paraId="06D46806" w14:textId="77777777" w:rsidR="001005B0" w:rsidRDefault="001005B0" w:rsidP="00B46D58">
      <w:pPr>
        <w:widowControl w:val="0"/>
        <w:spacing w:after="160"/>
        <w:ind w:left="567" w:right="565"/>
        <w:jc w:val="center"/>
        <w:rPr>
          <w:rFonts w:ascii="GHEA Grapalat" w:hAnsi="GHEA Grapalat"/>
          <w:b/>
          <w:lang w:val="hy-AM"/>
        </w:rPr>
      </w:pPr>
    </w:p>
    <w:p w14:paraId="1DA76122" w14:textId="77777777" w:rsidR="00E752B6" w:rsidRDefault="00E752B6" w:rsidP="00B46D58">
      <w:pPr>
        <w:widowControl w:val="0"/>
        <w:spacing w:after="160"/>
        <w:ind w:left="567" w:right="565"/>
        <w:jc w:val="center"/>
        <w:rPr>
          <w:rFonts w:ascii="GHEA Grapalat" w:hAnsi="GHEA Grapalat"/>
          <w:b/>
          <w:lang w:val="hy-AM"/>
        </w:rPr>
      </w:pPr>
    </w:p>
    <w:p w14:paraId="39461C9C"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751F327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45C8B"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A6CE93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DFBD45"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1E604DBA"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3AD092"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680A2C6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92A67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0B94CF49"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561C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5B56FE4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0DBA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531132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66435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227C775B"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B896C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1F4FAC5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FBA0A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65EC643C"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2845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58F117F0"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CE2F1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375AD71D"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302DD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6A70149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FB36B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0BA2213E"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D34244"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2B72292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E208A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18F0278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0E7F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3698E4F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856DB"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4F13B469"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2295275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21C1423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FCFEA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6A9A6A1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1584F5"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65CE6E1D"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40E4F24F"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A30A781" w14:textId="77777777" w:rsidR="00E752B6" w:rsidRPr="00B138F3" w:rsidRDefault="00E752B6" w:rsidP="009216D6">
            <w:pPr>
              <w:widowControl w:val="0"/>
              <w:spacing w:after="160"/>
              <w:rPr>
                <w:rFonts w:ascii="GHEA Grapalat" w:hAnsi="GHEA Grapalat" w:cs="Sylfaen"/>
              </w:rPr>
            </w:pPr>
          </w:p>
          <w:p w14:paraId="2796BB6F"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5CA1544F" w14:textId="77777777" w:rsidR="00E752B6" w:rsidRPr="00B138F3" w:rsidRDefault="00E752B6" w:rsidP="009216D6">
            <w:pPr>
              <w:widowControl w:val="0"/>
              <w:spacing w:after="160"/>
              <w:rPr>
                <w:rFonts w:ascii="GHEA Grapalat" w:hAnsi="GHEA Grapalat" w:cs="Sylfaen"/>
              </w:rPr>
            </w:pPr>
          </w:p>
          <w:p w14:paraId="342C436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1218A33" w14:textId="77777777" w:rsidR="00E752B6" w:rsidRPr="00B138F3" w:rsidRDefault="00E752B6" w:rsidP="009216D6">
            <w:pPr>
              <w:widowControl w:val="0"/>
              <w:spacing w:after="160"/>
              <w:rPr>
                <w:rFonts w:ascii="GHEA Grapalat" w:hAnsi="GHEA Grapalat" w:cs="Sylfaen"/>
              </w:rPr>
            </w:pPr>
          </w:p>
          <w:p w14:paraId="1EBF9594"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6DA1A72"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8354C6C"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FC1B03C" w14:textId="77777777" w:rsidR="00E752B6" w:rsidRPr="00B138F3" w:rsidRDefault="00E752B6" w:rsidP="009216D6">
            <w:pPr>
              <w:widowControl w:val="0"/>
              <w:spacing w:after="160"/>
              <w:rPr>
                <w:rFonts w:ascii="GHEA Grapalat" w:hAnsi="GHEA Grapalat" w:cs="Sylfaen"/>
              </w:rPr>
            </w:pPr>
          </w:p>
          <w:p w14:paraId="2492E84E"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32E6D180" w14:textId="77777777" w:rsidR="00E752B6" w:rsidRPr="00B138F3" w:rsidRDefault="00E752B6" w:rsidP="009216D6">
            <w:pPr>
              <w:widowControl w:val="0"/>
              <w:spacing w:after="160"/>
              <w:jc w:val="right"/>
              <w:rPr>
                <w:rFonts w:ascii="GHEA Grapalat" w:hAnsi="GHEA Grapalat" w:cs="Tahoma"/>
              </w:rPr>
            </w:pPr>
          </w:p>
          <w:p w14:paraId="5BFFFB2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06541232" w14:textId="77777777" w:rsidR="00E752B6" w:rsidRPr="00B138F3" w:rsidRDefault="00E752B6" w:rsidP="009216D6">
            <w:pPr>
              <w:widowControl w:val="0"/>
              <w:spacing w:after="160"/>
              <w:rPr>
                <w:rFonts w:ascii="GHEA Grapalat" w:hAnsi="GHEA Grapalat" w:cs="Sylfaen"/>
              </w:rPr>
            </w:pPr>
          </w:p>
          <w:p w14:paraId="624AACA7"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5DDE8E33"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3B633A82"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8C85D3F" w14:textId="77777777" w:rsidR="00E752B6" w:rsidRPr="00B138F3" w:rsidRDefault="00E752B6" w:rsidP="009216D6">
            <w:pPr>
              <w:widowControl w:val="0"/>
              <w:spacing w:after="160"/>
              <w:rPr>
                <w:rFonts w:ascii="GHEA Grapalat" w:hAnsi="GHEA Grapalat"/>
              </w:rPr>
            </w:pPr>
          </w:p>
          <w:p w14:paraId="69AE39C9"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5BEBD68B"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1927C60" w14:textId="77777777" w:rsidR="00E752B6" w:rsidRPr="00B138F3" w:rsidRDefault="00E752B6" w:rsidP="009216D6">
            <w:pPr>
              <w:widowControl w:val="0"/>
              <w:spacing w:after="160"/>
              <w:rPr>
                <w:rFonts w:ascii="GHEA Grapalat" w:hAnsi="GHEA Grapalat" w:cs="Tahoma"/>
              </w:rPr>
            </w:pPr>
          </w:p>
          <w:p w14:paraId="6BBA153C"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CCD9F00"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759A049" w14:textId="77777777" w:rsidR="00E752B6" w:rsidRPr="00B138F3" w:rsidRDefault="00E752B6" w:rsidP="009216D6">
            <w:pPr>
              <w:widowControl w:val="0"/>
              <w:spacing w:after="160"/>
              <w:rPr>
                <w:rFonts w:ascii="GHEA Grapalat" w:hAnsi="GHEA Grapalat" w:cs="Tahoma"/>
              </w:rPr>
            </w:pPr>
          </w:p>
          <w:p w14:paraId="2466EFD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1C0B73A8"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7E60AD20" w14:textId="77777777" w:rsidR="00E752B6" w:rsidRPr="00B138F3" w:rsidRDefault="00E752B6" w:rsidP="009216D6">
            <w:pPr>
              <w:widowControl w:val="0"/>
              <w:spacing w:after="160"/>
              <w:rPr>
                <w:rFonts w:ascii="GHEA Grapalat" w:hAnsi="GHEA Grapalat" w:cs="Arial"/>
              </w:rPr>
            </w:pPr>
          </w:p>
        </w:tc>
      </w:tr>
      <w:tr w:rsidR="00E752B6" w:rsidRPr="00B138F3" w14:paraId="003D7A2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3E0211D2"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70727037" w14:textId="77777777" w:rsidR="00E752B6" w:rsidRPr="00B138F3" w:rsidRDefault="00E752B6" w:rsidP="009216D6">
            <w:pPr>
              <w:widowControl w:val="0"/>
              <w:spacing w:after="160"/>
              <w:rPr>
                <w:rFonts w:ascii="GHEA Grapalat" w:hAnsi="GHEA Grapalat" w:cs="Sylfaen"/>
              </w:rPr>
            </w:pPr>
          </w:p>
          <w:p w14:paraId="7147E065"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D786A9D"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F9F06D7" w14:textId="77777777" w:rsidR="00E752B6" w:rsidRPr="00B138F3" w:rsidRDefault="00E752B6" w:rsidP="009216D6">
            <w:pPr>
              <w:widowControl w:val="0"/>
              <w:spacing w:after="160"/>
              <w:rPr>
                <w:rFonts w:ascii="GHEA Grapalat" w:hAnsi="GHEA Grapalat"/>
              </w:rPr>
            </w:pPr>
          </w:p>
          <w:p w14:paraId="52D63F0B"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51837531" w14:textId="77777777" w:rsidR="00E752B6" w:rsidRPr="00B138F3" w:rsidRDefault="00E752B6" w:rsidP="00E752B6">
      <w:pPr>
        <w:widowControl w:val="0"/>
        <w:spacing w:after="160"/>
        <w:jc w:val="center"/>
        <w:rPr>
          <w:rFonts w:ascii="GHEA Grapalat" w:hAnsi="GHEA Grapalat" w:cs="Sylfaen"/>
        </w:rPr>
      </w:pPr>
    </w:p>
    <w:p w14:paraId="3B33C8E5" w14:textId="77777777" w:rsidR="00E752B6" w:rsidRPr="00E752B6" w:rsidRDefault="00E752B6" w:rsidP="00B46D58">
      <w:pPr>
        <w:widowControl w:val="0"/>
        <w:spacing w:after="160"/>
        <w:ind w:left="567" w:right="565"/>
        <w:jc w:val="center"/>
        <w:rPr>
          <w:rFonts w:ascii="GHEA Grapalat" w:hAnsi="GHEA Grapalat"/>
          <w:b/>
        </w:rPr>
      </w:pPr>
    </w:p>
    <w:p w14:paraId="4CAED73A" w14:textId="77777777" w:rsidR="001005B0" w:rsidRPr="00B138F3" w:rsidRDefault="001005B0" w:rsidP="00B46D58">
      <w:pPr>
        <w:widowControl w:val="0"/>
        <w:spacing w:after="160"/>
        <w:ind w:left="567" w:right="565"/>
        <w:jc w:val="center"/>
        <w:rPr>
          <w:rFonts w:ascii="GHEA Grapalat" w:hAnsi="GHEA Grapalat"/>
          <w:b/>
        </w:rPr>
      </w:pPr>
    </w:p>
    <w:p w14:paraId="6A83A455" w14:textId="77777777" w:rsidR="001005B0" w:rsidRPr="00B138F3" w:rsidRDefault="001005B0" w:rsidP="00B46D58">
      <w:pPr>
        <w:widowControl w:val="0"/>
        <w:spacing w:after="160"/>
        <w:ind w:left="567" w:right="565"/>
        <w:jc w:val="center"/>
        <w:rPr>
          <w:rFonts w:ascii="GHEA Grapalat" w:hAnsi="GHEA Grapalat"/>
          <w:b/>
        </w:rPr>
      </w:pPr>
    </w:p>
    <w:p w14:paraId="57445008" w14:textId="77777777" w:rsidR="001005B0" w:rsidRPr="00B138F3" w:rsidRDefault="001005B0" w:rsidP="00B46D58">
      <w:pPr>
        <w:widowControl w:val="0"/>
        <w:spacing w:after="160"/>
        <w:ind w:left="567" w:right="565"/>
        <w:jc w:val="center"/>
        <w:rPr>
          <w:rFonts w:ascii="GHEA Grapalat" w:hAnsi="GHEA Grapalat"/>
          <w:b/>
        </w:rPr>
      </w:pPr>
    </w:p>
    <w:p w14:paraId="72BF261C" w14:textId="77777777" w:rsidR="00C3421C" w:rsidRPr="00B138F3" w:rsidRDefault="00C3421C" w:rsidP="00C3421C">
      <w:pPr>
        <w:widowControl w:val="0"/>
        <w:spacing w:after="160"/>
        <w:jc w:val="center"/>
        <w:rPr>
          <w:rFonts w:ascii="GHEA Grapalat" w:hAnsi="GHEA Grapalat" w:cs="Sylfaen"/>
        </w:rPr>
      </w:pPr>
    </w:p>
    <w:p w14:paraId="2A25ECE5"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BFDD640"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4110C8D"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CAF97A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1B32A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772D15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AD5B19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30A2C5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854F59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4E5E0A0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8B3918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BE2997E"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F27727A"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75FAE5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58818DC"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5A5C1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08B46C0"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2A262BA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1564D7A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8B2919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BCCEA0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2E82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0623B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38909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4EC1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73AD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1CE70C6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3B9E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D322F8D"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95700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85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D9DE1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91BAD0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D396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5E416020"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118B3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174D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A160BE4"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AD2EEB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6DB003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C8DB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65A32D2A"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0088AF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8C08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8E28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ABC1C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DF70D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8602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409C3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59A2AF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6F63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A4180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D28DD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D9E0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6862C3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45C4B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B8D7B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3964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5D419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15E0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799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EEEE9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E8365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C82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38A61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EC672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3328E64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4771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7DDEFB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84155E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8981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F4335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064B96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9D234C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1801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B0E9CD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AA2CE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E63B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57C70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1FF4A4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7CBD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408B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7381F0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1F0A72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8012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582310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EA0BCE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F844B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8FAB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DB25A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E5767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1A45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CE74F2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0D467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F44BE2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5BEA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E3B8A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D3621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B641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AF189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1322CE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3FF0F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F0B941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A3DDD5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617DB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21B6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56D67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8DB039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F199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B92CA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969E56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9303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0C59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E387B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529F2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4F4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5CFFA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6BC34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3A1B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3D38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AD08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309096B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B3A6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07DD97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B0822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2F78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226AB9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04394D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F3D24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5D71D7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8938F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EDEBC5"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057ABA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E5D19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140C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6A0E58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355A5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BDB5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3ED57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346635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7DE19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A2865B"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A094A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6E354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F85DD"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4BF66A5"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DD1AF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0408F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DE6A1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7939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B8F8A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CC739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F3081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38AB0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AB05CA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ADEBC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EA65BE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E0EF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751E3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B95C22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45E3A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3A575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035021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C9D03C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0818F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1FB33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E2BDF3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41FE3D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7500F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1B36E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B9F61BA"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C74DD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2A5817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316EF8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5F8F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E07E1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F58000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06E3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94C5AA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13F38B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04BC5B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F00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B3089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026314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3CBD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94EAD6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A5EF1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75FE40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6BD23E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1C9C9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69AFA03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1A1947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C9DEE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78B1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E2F68BF"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0A84F31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B8844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0B71B5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B9FBA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C5BC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EF63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7D9D31E"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5B37A31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DFD3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96F9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9F7F00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7BFF5B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4237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95E217D"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3B4A41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7935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4512B2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7957947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FE7CA7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A4DF47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A95C64"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153C849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B6BED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3FC448F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82F5C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E9885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921A7F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B346CBE"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701A8E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B7B7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C0E36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848C2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4C9A9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7D2B5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986B6AA" w14:textId="77777777" w:rsidR="00C3421C" w:rsidRPr="00B138F3" w:rsidRDefault="00C3421C" w:rsidP="000745BE">
            <w:pPr>
              <w:widowControl w:val="0"/>
              <w:spacing w:after="120"/>
              <w:jc w:val="center"/>
              <w:rPr>
                <w:rFonts w:ascii="GHEA Grapalat" w:hAnsi="GHEA Grapalat"/>
                <w:sz w:val="18"/>
                <w:szCs w:val="18"/>
              </w:rPr>
            </w:pPr>
          </w:p>
        </w:tc>
      </w:tr>
    </w:tbl>
    <w:p w14:paraId="45C91B1C" w14:textId="77777777" w:rsidR="001005B0" w:rsidRPr="00B138F3" w:rsidRDefault="001005B0" w:rsidP="00B46D58">
      <w:pPr>
        <w:widowControl w:val="0"/>
        <w:spacing w:after="160"/>
        <w:ind w:left="567" w:right="565"/>
        <w:jc w:val="center"/>
        <w:rPr>
          <w:rFonts w:ascii="GHEA Grapalat" w:hAnsi="GHEA Grapalat"/>
          <w:b/>
        </w:rPr>
      </w:pPr>
    </w:p>
    <w:p w14:paraId="4F21E19B" w14:textId="77777777" w:rsidR="001005B0" w:rsidRPr="00B138F3" w:rsidRDefault="001005B0" w:rsidP="00B46D58">
      <w:pPr>
        <w:widowControl w:val="0"/>
        <w:spacing w:after="160"/>
        <w:ind w:left="567" w:right="565"/>
        <w:jc w:val="center"/>
        <w:rPr>
          <w:rFonts w:ascii="GHEA Grapalat" w:hAnsi="GHEA Grapalat"/>
          <w:b/>
        </w:rPr>
      </w:pPr>
    </w:p>
    <w:p w14:paraId="61D8C861" w14:textId="77777777" w:rsidR="001005B0" w:rsidRPr="00B138F3" w:rsidRDefault="001005B0" w:rsidP="00B46D58">
      <w:pPr>
        <w:widowControl w:val="0"/>
        <w:spacing w:after="160"/>
        <w:ind w:left="567" w:right="565"/>
        <w:jc w:val="center"/>
        <w:rPr>
          <w:rFonts w:ascii="GHEA Grapalat" w:hAnsi="GHEA Grapalat"/>
          <w:b/>
        </w:rPr>
      </w:pPr>
    </w:p>
    <w:p w14:paraId="548C1F9B" w14:textId="77777777" w:rsidR="001005B0" w:rsidRPr="00B138F3" w:rsidRDefault="001005B0" w:rsidP="00B46D58">
      <w:pPr>
        <w:widowControl w:val="0"/>
        <w:spacing w:after="160"/>
        <w:ind w:left="567" w:right="565"/>
        <w:jc w:val="center"/>
        <w:rPr>
          <w:rFonts w:ascii="GHEA Grapalat" w:hAnsi="GHEA Grapalat"/>
          <w:b/>
        </w:rPr>
      </w:pPr>
    </w:p>
    <w:p w14:paraId="1EA56C81" w14:textId="77777777" w:rsidR="001005B0" w:rsidRPr="00B138F3" w:rsidRDefault="001005B0" w:rsidP="00B46D58">
      <w:pPr>
        <w:widowControl w:val="0"/>
        <w:spacing w:after="160"/>
        <w:ind w:left="567" w:right="565"/>
        <w:jc w:val="center"/>
        <w:rPr>
          <w:rFonts w:ascii="GHEA Grapalat" w:hAnsi="GHEA Grapalat"/>
          <w:b/>
        </w:rPr>
      </w:pPr>
    </w:p>
    <w:p w14:paraId="4B40599E" w14:textId="77777777" w:rsidR="001005B0" w:rsidRPr="00B138F3" w:rsidRDefault="001005B0" w:rsidP="00B46D58">
      <w:pPr>
        <w:widowControl w:val="0"/>
        <w:spacing w:after="160"/>
        <w:ind w:left="567" w:right="565"/>
        <w:jc w:val="center"/>
        <w:rPr>
          <w:rFonts w:ascii="GHEA Grapalat" w:hAnsi="GHEA Grapalat"/>
          <w:b/>
        </w:rPr>
      </w:pPr>
    </w:p>
    <w:p w14:paraId="7EBAEA8C" w14:textId="77777777" w:rsidR="001005B0" w:rsidRPr="00B138F3" w:rsidRDefault="001005B0" w:rsidP="00B46D58">
      <w:pPr>
        <w:widowControl w:val="0"/>
        <w:spacing w:after="160"/>
        <w:ind w:left="567" w:right="565"/>
        <w:jc w:val="center"/>
        <w:rPr>
          <w:rFonts w:ascii="GHEA Grapalat" w:hAnsi="GHEA Grapalat"/>
          <w:b/>
        </w:rPr>
      </w:pPr>
    </w:p>
    <w:p w14:paraId="63C4E921" w14:textId="77777777" w:rsidR="001005B0" w:rsidRPr="00B138F3" w:rsidRDefault="001005B0" w:rsidP="00B46D58">
      <w:pPr>
        <w:widowControl w:val="0"/>
        <w:spacing w:after="160"/>
        <w:ind w:left="567" w:right="565"/>
        <w:jc w:val="center"/>
        <w:rPr>
          <w:rFonts w:ascii="GHEA Grapalat" w:hAnsi="GHEA Grapalat"/>
          <w:b/>
        </w:rPr>
      </w:pPr>
    </w:p>
    <w:p w14:paraId="143082F7" w14:textId="77777777" w:rsidR="001005B0" w:rsidRPr="00B138F3" w:rsidRDefault="001005B0" w:rsidP="00B46D58">
      <w:pPr>
        <w:widowControl w:val="0"/>
        <w:spacing w:after="160"/>
        <w:ind w:left="567" w:right="565"/>
        <w:jc w:val="center"/>
        <w:rPr>
          <w:rFonts w:ascii="GHEA Grapalat" w:hAnsi="GHEA Grapalat"/>
          <w:b/>
        </w:rPr>
      </w:pPr>
    </w:p>
    <w:p w14:paraId="241CE765" w14:textId="77777777" w:rsidR="001005B0" w:rsidRPr="00B138F3" w:rsidRDefault="001005B0" w:rsidP="00B46D58">
      <w:pPr>
        <w:widowControl w:val="0"/>
        <w:spacing w:after="160"/>
        <w:ind w:left="567" w:right="565"/>
        <w:jc w:val="center"/>
        <w:rPr>
          <w:rFonts w:ascii="GHEA Grapalat" w:hAnsi="GHEA Grapalat"/>
          <w:b/>
        </w:rPr>
      </w:pPr>
    </w:p>
    <w:p w14:paraId="03E5C0DF" w14:textId="77777777" w:rsidR="001005B0" w:rsidRPr="00B138F3" w:rsidRDefault="001005B0" w:rsidP="00B46D58">
      <w:pPr>
        <w:widowControl w:val="0"/>
        <w:spacing w:after="160"/>
        <w:ind w:left="567" w:right="565"/>
        <w:jc w:val="center"/>
        <w:rPr>
          <w:rFonts w:ascii="GHEA Grapalat" w:hAnsi="GHEA Grapalat"/>
          <w:b/>
        </w:rPr>
      </w:pPr>
    </w:p>
    <w:p w14:paraId="2024E0D0" w14:textId="77777777" w:rsidR="001005B0" w:rsidRPr="00B138F3" w:rsidRDefault="001005B0" w:rsidP="00B46D58">
      <w:pPr>
        <w:widowControl w:val="0"/>
        <w:spacing w:after="160"/>
        <w:ind w:left="567" w:right="565"/>
        <w:jc w:val="center"/>
        <w:rPr>
          <w:rFonts w:ascii="GHEA Grapalat" w:hAnsi="GHEA Grapalat"/>
          <w:b/>
        </w:rPr>
      </w:pPr>
    </w:p>
    <w:p w14:paraId="41D14F13" w14:textId="77777777" w:rsidR="001005B0" w:rsidRPr="00B138F3" w:rsidRDefault="001005B0" w:rsidP="00B46D58">
      <w:pPr>
        <w:widowControl w:val="0"/>
        <w:spacing w:after="160"/>
        <w:ind w:left="567" w:right="565"/>
        <w:jc w:val="center"/>
        <w:rPr>
          <w:rFonts w:ascii="GHEA Grapalat" w:hAnsi="GHEA Grapalat"/>
          <w:b/>
        </w:rPr>
      </w:pPr>
    </w:p>
    <w:p w14:paraId="15D358A2" w14:textId="77777777" w:rsidR="001005B0" w:rsidRPr="00B138F3" w:rsidRDefault="001005B0" w:rsidP="00B46D58">
      <w:pPr>
        <w:widowControl w:val="0"/>
        <w:spacing w:after="160"/>
        <w:ind w:left="567" w:right="565"/>
        <w:jc w:val="center"/>
        <w:rPr>
          <w:rFonts w:ascii="GHEA Grapalat" w:hAnsi="GHEA Grapalat"/>
          <w:b/>
        </w:rPr>
      </w:pPr>
    </w:p>
    <w:p w14:paraId="67FBF253" w14:textId="77777777" w:rsidR="001005B0" w:rsidRPr="00B138F3" w:rsidRDefault="001005B0" w:rsidP="00B46D58">
      <w:pPr>
        <w:widowControl w:val="0"/>
        <w:spacing w:after="160"/>
        <w:ind w:left="567" w:right="565"/>
        <w:jc w:val="center"/>
        <w:rPr>
          <w:rFonts w:ascii="GHEA Grapalat" w:hAnsi="GHEA Grapalat"/>
          <w:b/>
        </w:rPr>
      </w:pPr>
    </w:p>
    <w:p w14:paraId="478C5230" w14:textId="77777777" w:rsidR="001005B0" w:rsidRPr="00B138F3" w:rsidRDefault="001005B0" w:rsidP="00B46D58">
      <w:pPr>
        <w:widowControl w:val="0"/>
        <w:spacing w:after="160"/>
        <w:ind w:left="567" w:right="565"/>
        <w:jc w:val="center"/>
        <w:rPr>
          <w:rFonts w:ascii="GHEA Grapalat" w:hAnsi="GHEA Grapalat"/>
          <w:b/>
        </w:rPr>
      </w:pPr>
    </w:p>
    <w:p w14:paraId="6D39D4D3" w14:textId="77777777" w:rsidR="001005B0" w:rsidRPr="00B138F3" w:rsidRDefault="001005B0" w:rsidP="00B46D58">
      <w:pPr>
        <w:widowControl w:val="0"/>
        <w:spacing w:after="160"/>
        <w:ind w:left="567" w:right="565"/>
        <w:jc w:val="center"/>
        <w:rPr>
          <w:rFonts w:ascii="GHEA Grapalat" w:hAnsi="GHEA Grapalat"/>
          <w:b/>
        </w:rPr>
      </w:pPr>
    </w:p>
    <w:p w14:paraId="5EA6973D" w14:textId="77777777" w:rsidR="00E15A1C" w:rsidRDefault="00E15A1C" w:rsidP="00235549">
      <w:pPr>
        <w:widowControl w:val="0"/>
        <w:spacing w:after="160"/>
        <w:ind w:firstLine="567"/>
        <w:jc w:val="right"/>
        <w:rPr>
          <w:rFonts w:ascii="GHEA Grapalat" w:hAnsi="GHEA Grapalat"/>
          <w:b/>
        </w:rPr>
      </w:pPr>
    </w:p>
    <w:p w14:paraId="3804F147" w14:textId="77777777"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14:paraId="30A8FCC6" w14:textId="77777777"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под кодом "</w:t>
      </w:r>
      <w:r w:rsidR="002563FA">
        <w:rPr>
          <w:rFonts w:ascii="GHEA Grapalat" w:hAnsi="GHEA Grapalat"/>
          <w:b/>
          <w:sz w:val="24"/>
          <w:szCs w:val="24"/>
        </w:rPr>
        <w:t>ՀՀԿՈՏ-ՆՈՐ ԱՐՏԱՄԵՏ-ՄԴ-ԳՀԾՁԲ-23/17</w:t>
      </w:r>
      <w:r w:rsidRPr="00B138F3">
        <w:rPr>
          <w:rFonts w:ascii="GHEA Grapalat" w:hAnsi="GHEA Grapalat"/>
          <w:b/>
          <w:sz w:val="24"/>
          <w:szCs w:val="24"/>
        </w:rPr>
        <w:t>"</w:t>
      </w:r>
      <w:r w:rsidRPr="00B138F3">
        <w:rPr>
          <w:rStyle w:val="af6"/>
          <w:rFonts w:ascii="GHEA Grapalat" w:hAnsi="GHEA Grapalat"/>
          <w:b/>
          <w:sz w:val="24"/>
          <w:szCs w:val="24"/>
        </w:rPr>
        <w:footnoteReference w:customMarkFollows="1" w:id="22"/>
        <w:t>*</w:t>
      </w:r>
    </w:p>
    <w:p w14:paraId="5DF5F272" w14:textId="77777777" w:rsidR="001005B0" w:rsidRPr="00B138F3" w:rsidRDefault="001005B0" w:rsidP="00B46D58">
      <w:pPr>
        <w:widowControl w:val="0"/>
        <w:spacing w:after="160"/>
        <w:ind w:left="567" w:right="565"/>
        <w:jc w:val="center"/>
        <w:rPr>
          <w:rFonts w:ascii="GHEA Grapalat" w:hAnsi="GHEA Grapalat"/>
          <w:b/>
        </w:rPr>
      </w:pPr>
    </w:p>
    <w:p w14:paraId="3F62FA4C" w14:textId="77777777"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53290B40" w14:textId="77777777"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14:paraId="68A187B0" w14:textId="77777777" w:rsidR="001005B0" w:rsidRPr="00B138F3" w:rsidRDefault="001005B0" w:rsidP="00B46D58">
      <w:pPr>
        <w:widowControl w:val="0"/>
        <w:spacing w:after="160"/>
        <w:ind w:left="567" w:right="565"/>
        <w:jc w:val="center"/>
        <w:rPr>
          <w:rFonts w:ascii="GHEA Grapalat" w:hAnsi="GHEA Grapalat"/>
          <w:b/>
        </w:rPr>
      </w:pPr>
    </w:p>
    <w:p w14:paraId="17DF6B4B"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14:paraId="7123D57D" w14:textId="77777777"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14:paraId="06C213ED"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14:paraId="5E8313C8" w14:textId="77777777"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14:paraId="659AD1B2" w14:textId="77777777"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14:paraId="7F6B8508" w14:textId="77777777"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5ADB8F46"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14:paraId="34144493"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08979492"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3A2B5E5C"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14:paraId="2CCFC78A" w14:textId="77777777"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3A26C3FD" w14:textId="77777777"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3985FE"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45D64D3F" w14:textId="77777777"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14:paraId="495E39FC" w14:textId="77777777"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14:paraId="3EE3590E"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32DC4621" w14:textId="77777777"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477B23E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A1C1194"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lastRenderedPageBreak/>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силе  </w:t>
      </w:r>
      <w:r w:rsidRPr="00E22E83">
        <w:rPr>
          <w:rFonts w:ascii="GHEA Grapalat" w:eastAsiaTheme="minorHAnsi" w:hAnsi="GHEA Grapalat" w:cstheme="minorBidi"/>
        </w:rPr>
        <w:t>со дня вступления в силу договора N________________________ заключаемого  между  бенефициаром и</w:t>
      </w:r>
      <w:del w:id="9"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14:paraId="01DB465E" w14:textId="77777777"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номер заключаемого договара</w:t>
      </w:r>
    </w:p>
    <w:p w14:paraId="54273154" w14:textId="77777777"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14:paraId="7E9C51A9" w14:textId="77777777"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r w:rsidR="00D0114A" w:rsidRPr="00E22E83">
        <w:rPr>
          <w:rFonts w:ascii="GHEA Grapalat" w:eastAsiaTheme="minorHAnsi" w:hAnsi="GHEA Grapalat" w:cstheme="minorBidi"/>
        </w:rPr>
        <w:t xml:space="preserve">и  действует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14:paraId="4DF5B1B0" w14:textId="77777777"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14:paraId="65AE78FD" w14:textId="77777777"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14:paraId="716469C2" w14:textId="77777777"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14:paraId="343A2E3D" w14:textId="77777777"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14:paraId="370CB041" w14:textId="77777777"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14:paraId="7CD27C2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1F13258" w14:textId="77777777"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0D25158A" w14:textId="77777777"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62B8121E" w14:textId="77777777"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4A9BF193"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5B8F64B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2718029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5F29597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5059090F"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2BD6975"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7835B49"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4551D8B0"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FF2A842"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4B2DE164"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14:paraId="3A2C8515"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8FA429B" w14:textId="77777777"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13DA153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06BCD52"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32B0986F"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3BD4A567" w14:textId="77777777"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7DA3A68" w14:textId="77777777"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9FF8764"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14:paraId="1AF9D87A" w14:textId="77777777"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14:paraId="7DF28F4B" w14:textId="77777777" w:rsidR="001005B0" w:rsidRPr="00B138F3" w:rsidRDefault="001005B0" w:rsidP="00B46D58">
      <w:pPr>
        <w:widowControl w:val="0"/>
        <w:spacing w:after="160"/>
        <w:ind w:left="567" w:right="565"/>
        <w:jc w:val="center"/>
        <w:rPr>
          <w:rFonts w:ascii="GHEA Grapalat" w:hAnsi="GHEA Grapalat"/>
          <w:b/>
        </w:rPr>
      </w:pPr>
    </w:p>
    <w:p w14:paraId="5D701B51" w14:textId="77777777" w:rsidR="001005B0" w:rsidRPr="00B138F3" w:rsidRDefault="001005B0" w:rsidP="00B46D58">
      <w:pPr>
        <w:widowControl w:val="0"/>
        <w:spacing w:after="160"/>
        <w:ind w:left="567" w:right="565"/>
        <w:jc w:val="center"/>
        <w:rPr>
          <w:rFonts w:ascii="GHEA Grapalat" w:hAnsi="GHEA Grapalat"/>
          <w:b/>
        </w:rPr>
      </w:pPr>
    </w:p>
    <w:p w14:paraId="30D4E1FF" w14:textId="77777777" w:rsidR="00E15A1C" w:rsidRDefault="00E15A1C" w:rsidP="000A214C">
      <w:pPr>
        <w:widowControl w:val="0"/>
        <w:spacing w:after="160"/>
        <w:jc w:val="right"/>
        <w:rPr>
          <w:rFonts w:ascii="GHEA Grapalat" w:hAnsi="GHEA Grapalat"/>
          <w:i/>
        </w:rPr>
      </w:pPr>
    </w:p>
    <w:p w14:paraId="71EEB8DE" w14:textId="77777777" w:rsidR="00E15A1C" w:rsidRDefault="00E15A1C" w:rsidP="000A214C">
      <w:pPr>
        <w:widowControl w:val="0"/>
        <w:spacing w:after="160"/>
        <w:jc w:val="right"/>
        <w:rPr>
          <w:rFonts w:ascii="GHEA Grapalat" w:hAnsi="GHEA Grapalat"/>
          <w:i/>
        </w:rPr>
      </w:pPr>
    </w:p>
    <w:p w14:paraId="6E37168E" w14:textId="77777777" w:rsidR="00E15A1C" w:rsidRDefault="00E15A1C" w:rsidP="000A214C">
      <w:pPr>
        <w:widowControl w:val="0"/>
        <w:spacing w:after="160"/>
        <w:jc w:val="right"/>
        <w:rPr>
          <w:rFonts w:ascii="GHEA Grapalat" w:hAnsi="GHEA Grapalat"/>
          <w:i/>
        </w:rPr>
      </w:pPr>
    </w:p>
    <w:p w14:paraId="526933CE" w14:textId="77777777" w:rsidR="00E15A1C" w:rsidRDefault="00E15A1C" w:rsidP="000A214C">
      <w:pPr>
        <w:widowControl w:val="0"/>
        <w:spacing w:after="160"/>
        <w:jc w:val="right"/>
        <w:rPr>
          <w:rFonts w:ascii="GHEA Grapalat" w:hAnsi="GHEA Grapalat"/>
          <w:i/>
        </w:rPr>
      </w:pPr>
    </w:p>
    <w:p w14:paraId="28F5472B" w14:textId="77777777" w:rsidR="00E15A1C" w:rsidRDefault="00E15A1C" w:rsidP="000A214C">
      <w:pPr>
        <w:widowControl w:val="0"/>
        <w:spacing w:after="160"/>
        <w:jc w:val="right"/>
        <w:rPr>
          <w:rFonts w:ascii="GHEA Grapalat" w:hAnsi="GHEA Grapalat"/>
          <w:i/>
        </w:rPr>
      </w:pPr>
    </w:p>
    <w:p w14:paraId="64B81496" w14:textId="77777777" w:rsidR="000A4ACC" w:rsidRDefault="000A4ACC">
      <w:pPr>
        <w:rPr>
          <w:rFonts w:ascii="GHEA Grapalat" w:hAnsi="GHEA Grapalat"/>
          <w:i/>
        </w:rPr>
      </w:pPr>
      <w:r>
        <w:rPr>
          <w:rFonts w:ascii="GHEA Grapalat" w:hAnsi="GHEA Grapalat"/>
          <w:i/>
        </w:rPr>
        <w:br w:type="page"/>
      </w:r>
    </w:p>
    <w:p w14:paraId="04FAA1C7" w14:textId="77777777"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1E1CF642" w14:textId="77777777"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r w:rsidR="002563FA">
        <w:rPr>
          <w:rFonts w:ascii="GHEA Grapalat" w:hAnsi="GHEA Grapalat"/>
          <w:i/>
        </w:rPr>
        <w:t>ՀՀԿՈՏ-ՆՈՐ ԱՐՏԱՄԵՏ-ՄԴ-ԳՀԾՁԲ-23/17</w:t>
      </w:r>
      <w:r w:rsidRPr="00B138F3">
        <w:rPr>
          <w:rFonts w:ascii="GHEA Grapalat" w:hAnsi="GHEA Grapalat"/>
          <w:i/>
        </w:rPr>
        <w:t>"</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23"/>
        <w:t>*</w:t>
      </w:r>
    </w:p>
    <w:p w14:paraId="582006D6" w14:textId="77777777" w:rsidR="00AF4211" w:rsidRPr="00B138F3" w:rsidRDefault="00AF4211" w:rsidP="000A214C">
      <w:pPr>
        <w:widowControl w:val="0"/>
        <w:spacing w:after="160"/>
        <w:jc w:val="center"/>
        <w:rPr>
          <w:rFonts w:ascii="GHEA Grapalat" w:hAnsi="GHEA Grapalat"/>
          <w:b/>
        </w:rPr>
      </w:pPr>
    </w:p>
    <w:p w14:paraId="5FB316CF"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747EDF9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0B803B0" w14:textId="77777777" w:rsidTr="000745BE">
        <w:tc>
          <w:tcPr>
            <w:tcW w:w="4786" w:type="dxa"/>
          </w:tcPr>
          <w:p w14:paraId="425455E8"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38708C02"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24"/>
              <w:t>**</w:t>
            </w:r>
          </w:p>
        </w:tc>
      </w:tr>
    </w:tbl>
    <w:p w14:paraId="3E726468" w14:textId="77777777" w:rsidR="000A214C" w:rsidRPr="00B138F3" w:rsidRDefault="000A214C" w:rsidP="000A214C">
      <w:pPr>
        <w:widowControl w:val="0"/>
        <w:spacing w:after="160"/>
        <w:rPr>
          <w:rFonts w:ascii="GHEA Grapalat" w:hAnsi="GHEA Grapalat" w:cs="GHEA Grapalat"/>
          <w:b/>
        </w:rPr>
      </w:pPr>
    </w:p>
    <w:p w14:paraId="4582D215"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46C24379"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25A35C9D"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724BCD8"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76D5AB9"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93E4426"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54C93095" w14:textId="77777777"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4559A89C"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1BA63267" w14:textId="77777777"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51E86911"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5C138E3C" w14:textId="77777777" w:rsidR="000A214C" w:rsidRPr="00B138F3" w:rsidRDefault="000A214C" w:rsidP="000A214C">
      <w:pPr>
        <w:rPr>
          <w:rFonts w:ascii="GHEA Grapalat" w:hAnsi="GHEA Grapalat"/>
        </w:rPr>
      </w:pPr>
      <w:r w:rsidRPr="00B138F3">
        <w:rPr>
          <w:rFonts w:ascii="GHEA Grapalat" w:hAnsi="GHEA Grapalat"/>
        </w:rPr>
        <w:br w:type="page"/>
      </w:r>
    </w:p>
    <w:p w14:paraId="7544849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09E705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39478B6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08BB95D5"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F6FD4B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03F224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3112DC6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B9F2B3F"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44AEE1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299C0EB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2EE5F9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DD547F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2A37C0F4"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37F216D9"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5D63643D"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49095718"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065F12E2"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40F71"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01B12364"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03A775C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A5EA4A5"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BDF2BB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2B9DF277"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56B7BE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77DEB84"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4C11E8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FBD6A1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009B41DC"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5F3A381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57859EEB"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C2E9243"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61ADD59A" w14:textId="77777777" w:rsidR="000A214C" w:rsidRPr="00B138F3" w:rsidRDefault="00632AC2" w:rsidP="00632AC2">
      <w:pPr>
        <w:widowControl w:val="0"/>
        <w:spacing w:after="160"/>
        <w:rPr>
          <w:rFonts w:ascii="GHEA Grapalat" w:hAnsi="GHEA Grapalat"/>
        </w:rPr>
      </w:pPr>
      <w:r w:rsidRPr="00B138F3">
        <w:rPr>
          <w:rFonts w:ascii="GHEA Grapalat" w:hAnsi="GHEA Grapalat"/>
        </w:rPr>
        <w:lastRenderedPageBreak/>
        <w:t xml:space="preserve">День/месяц/год                                                                                    </w:t>
      </w:r>
      <w:r w:rsidR="000A214C" w:rsidRPr="00B138F3">
        <w:rPr>
          <w:rFonts w:ascii="GHEA Grapalat" w:hAnsi="GHEA Grapalat"/>
        </w:rPr>
        <w:t>М. П.</w:t>
      </w:r>
    </w:p>
    <w:p w14:paraId="64E856CD" w14:textId="77777777" w:rsidR="00BE2572" w:rsidRPr="00B138F3" w:rsidRDefault="00BE2572" w:rsidP="00BE2572">
      <w:pPr>
        <w:widowControl w:val="0"/>
        <w:spacing w:after="160"/>
        <w:jc w:val="center"/>
        <w:rPr>
          <w:rFonts w:ascii="GHEA Grapalat" w:hAnsi="GHEA Grapalat" w:cs="Sylfaen"/>
        </w:rPr>
      </w:pPr>
    </w:p>
    <w:p w14:paraId="4056D8DB" w14:textId="77777777" w:rsidR="00E752B6" w:rsidRPr="00E752B6" w:rsidRDefault="00E752B6" w:rsidP="00BE2572">
      <w:pPr>
        <w:rPr>
          <w:rFonts w:ascii="GHEA Grapalat" w:hAnsi="GHEA Grapalat" w:cs="Sylfaen"/>
        </w:rPr>
      </w:pPr>
    </w:p>
    <w:p w14:paraId="5ECA0FFD"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5489844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D4533A"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529F5A6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47814"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5052F534"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5BF1AB"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1B8299F0"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59BB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4.</w:t>
            </w:r>
            <w:r w:rsidRPr="00B138F3">
              <w:rPr>
                <w:rFonts w:ascii="GHEA Grapalat" w:hAnsi="GHEA Grapalat"/>
              </w:rPr>
              <w:tab/>
              <w:t>Наименование, или имя, фамилия плательщика (Компания:</w:t>
            </w:r>
          </w:p>
        </w:tc>
      </w:tr>
      <w:tr w:rsidR="00E752B6" w:rsidRPr="00B138F3" w14:paraId="62C29514"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584E5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2D34716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E1E1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2E3F977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EF669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609FC71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A22CDC"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2B3841B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A5AF0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E752B6" w:rsidRPr="00B138F3" w14:paraId="6289E00E"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3DB65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72B4C28A"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6563D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E752B6" w:rsidRPr="00B138F3" w14:paraId="35A6D021"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81D4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E752B6" w:rsidRPr="00B138F3" w14:paraId="0CB3412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B5E73"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E752B6" w:rsidRPr="00B138F3" w14:paraId="12CE9DD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D7A48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18E2CE0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8A04B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7ED9C61A"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05855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0BD8FFF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91CFA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3CF246E1"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1EE11BC0"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53B4A261"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5ED1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A217767"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C65115"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67780335"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0EEB662"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0D7B322" w14:textId="77777777" w:rsidR="00E752B6" w:rsidRPr="00B138F3" w:rsidRDefault="00E752B6" w:rsidP="009216D6">
            <w:pPr>
              <w:widowControl w:val="0"/>
              <w:spacing w:after="160"/>
              <w:rPr>
                <w:rFonts w:ascii="GHEA Grapalat" w:hAnsi="GHEA Grapalat" w:cs="Sylfaen"/>
              </w:rPr>
            </w:pPr>
          </w:p>
          <w:p w14:paraId="3DFFD7A0"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1AFFD86A" w14:textId="77777777" w:rsidR="00E752B6" w:rsidRPr="00B138F3" w:rsidRDefault="00E752B6" w:rsidP="009216D6">
            <w:pPr>
              <w:widowControl w:val="0"/>
              <w:spacing w:after="160"/>
              <w:rPr>
                <w:rFonts w:ascii="GHEA Grapalat" w:hAnsi="GHEA Grapalat" w:cs="Sylfaen"/>
              </w:rPr>
            </w:pPr>
          </w:p>
          <w:p w14:paraId="641E1254"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70B206B7" w14:textId="77777777" w:rsidR="00E752B6" w:rsidRPr="00B138F3" w:rsidRDefault="00E752B6" w:rsidP="009216D6">
            <w:pPr>
              <w:widowControl w:val="0"/>
              <w:spacing w:after="160"/>
              <w:rPr>
                <w:rFonts w:ascii="GHEA Grapalat" w:hAnsi="GHEA Grapalat" w:cs="Sylfaen"/>
              </w:rPr>
            </w:pPr>
          </w:p>
          <w:p w14:paraId="78B89163"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5BAE8D5B"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5271C8C7"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23069A2" w14:textId="77777777" w:rsidR="00E752B6" w:rsidRPr="00B138F3" w:rsidRDefault="00E752B6" w:rsidP="009216D6">
            <w:pPr>
              <w:widowControl w:val="0"/>
              <w:spacing w:after="160"/>
              <w:rPr>
                <w:rFonts w:ascii="GHEA Grapalat" w:hAnsi="GHEA Grapalat" w:cs="Sylfaen"/>
              </w:rPr>
            </w:pPr>
          </w:p>
          <w:p w14:paraId="465168E8"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3C326C44" w14:textId="77777777" w:rsidR="00E752B6" w:rsidRPr="00B138F3" w:rsidRDefault="00E752B6" w:rsidP="009216D6">
            <w:pPr>
              <w:widowControl w:val="0"/>
              <w:spacing w:after="160"/>
              <w:jc w:val="right"/>
              <w:rPr>
                <w:rFonts w:ascii="GHEA Grapalat" w:hAnsi="GHEA Grapalat" w:cs="Tahoma"/>
              </w:rPr>
            </w:pPr>
          </w:p>
          <w:p w14:paraId="75703A53"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6D7A893F" w14:textId="77777777" w:rsidR="00E752B6" w:rsidRPr="00B138F3" w:rsidRDefault="00E752B6" w:rsidP="009216D6">
            <w:pPr>
              <w:widowControl w:val="0"/>
              <w:spacing w:after="160"/>
              <w:rPr>
                <w:rFonts w:ascii="GHEA Grapalat" w:hAnsi="GHEA Grapalat" w:cs="Sylfaen"/>
              </w:rPr>
            </w:pPr>
          </w:p>
          <w:p w14:paraId="10F022E9"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2CD16A80"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021FFBCC"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200B7809" w14:textId="77777777" w:rsidR="00E752B6" w:rsidRPr="00B138F3" w:rsidRDefault="00E752B6" w:rsidP="009216D6">
            <w:pPr>
              <w:widowControl w:val="0"/>
              <w:spacing w:after="160"/>
              <w:rPr>
                <w:rFonts w:ascii="GHEA Grapalat" w:hAnsi="GHEA Grapalat"/>
              </w:rPr>
            </w:pPr>
          </w:p>
          <w:p w14:paraId="7308AA37"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E76F29F"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446944E" w14:textId="77777777" w:rsidR="00E752B6" w:rsidRPr="00B138F3" w:rsidRDefault="00E752B6" w:rsidP="009216D6">
            <w:pPr>
              <w:widowControl w:val="0"/>
              <w:spacing w:after="160"/>
              <w:rPr>
                <w:rFonts w:ascii="GHEA Grapalat" w:hAnsi="GHEA Grapalat" w:cs="Tahoma"/>
              </w:rPr>
            </w:pPr>
          </w:p>
          <w:p w14:paraId="42B4464F"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8FA139A"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4CCEB8B0" w14:textId="77777777" w:rsidR="00E752B6" w:rsidRPr="00B138F3" w:rsidRDefault="00E752B6" w:rsidP="009216D6">
            <w:pPr>
              <w:widowControl w:val="0"/>
              <w:spacing w:after="160"/>
              <w:rPr>
                <w:rFonts w:ascii="GHEA Grapalat" w:hAnsi="GHEA Grapalat" w:cs="Tahoma"/>
              </w:rPr>
            </w:pPr>
          </w:p>
          <w:p w14:paraId="31900531"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D23E6B0"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555EF7D" w14:textId="77777777" w:rsidR="00E752B6" w:rsidRPr="00B138F3" w:rsidRDefault="00E752B6" w:rsidP="009216D6">
            <w:pPr>
              <w:widowControl w:val="0"/>
              <w:spacing w:after="160"/>
              <w:rPr>
                <w:rFonts w:ascii="GHEA Grapalat" w:hAnsi="GHEA Grapalat" w:cs="Arial"/>
              </w:rPr>
            </w:pPr>
          </w:p>
        </w:tc>
      </w:tr>
      <w:tr w:rsidR="00E752B6" w:rsidRPr="00B138F3" w14:paraId="58C095B7"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78EF6D0A"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4370FD9" w14:textId="77777777" w:rsidR="00E752B6" w:rsidRPr="00B138F3" w:rsidRDefault="00E752B6" w:rsidP="009216D6">
            <w:pPr>
              <w:widowControl w:val="0"/>
              <w:spacing w:after="160"/>
              <w:rPr>
                <w:rFonts w:ascii="GHEA Grapalat" w:hAnsi="GHEA Grapalat" w:cs="Sylfaen"/>
              </w:rPr>
            </w:pPr>
          </w:p>
          <w:p w14:paraId="1F67AB03"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71847E3"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298AB957" w14:textId="77777777" w:rsidR="00E752B6" w:rsidRPr="00B138F3" w:rsidRDefault="00E752B6" w:rsidP="009216D6">
            <w:pPr>
              <w:widowControl w:val="0"/>
              <w:spacing w:after="160"/>
              <w:rPr>
                <w:rFonts w:ascii="GHEA Grapalat" w:hAnsi="GHEA Grapalat"/>
              </w:rPr>
            </w:pPr>
          </w:p>
          <w:p w14:paraId="49F50B55"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6F3C8583" w14:textId="77777777" w:rsidR="00E752B6" w:rsidRPr="00B138F3" w:rsidRDefault="00E752B6" w:rsidP="00E752B6">
      <w:pPr>
        <w:widowControl w:val="0"/>
        <w:spacing w:after="160"/>
        <w:jc w:val="center"/>
        <w:rPr>
          <w:rFonts w:ascii="GHEA Grapalat" w:hAnsi="GHEA Grapalat" w:cs="Sylfaen"/>
        </w:rPr>
      </w:pPr>
    </w:p>
    <w:p w14:paraId="7FDAF257" w14:textId="77777777" w:rsidR="00E752B6" w:rsidRPr="00E752B6" w:rsidRDefault="00E752B6" w:rsidP="00BE2572">
      <w:pPr>
        <w:rPr>
          <w:rFonts w:ascii="GHEA Grapalat" w:hAnsi="GHEA Grapalat" w:cs="Sylfaen"/>
        </w:rPr>
      </w:pPr>
    </w:p>
    <w:p w14:paraId="0D8FE846" w14:textId="77777777" w:rsidR="00E752B6" w:rsidRDefault="00E752B6" w:rsidP="00BE2572">
      <w:pPr>
        <w:rPr>
          <w:rFonts w:ascii="GHEA Grapalat" w:hAnsi="GHEA Grapalat" w:cs="Sylfaen"/>
          <w:lang w:val="hy-AM"/>
        </w:rPr>
      </w:pPr>
    </w:p>
    <w:p w14:paraId="64CE71DC" w14:textId="77777777" w:rsidR="00E752B6" w:rsidRDefault="00E752B6" w:rsidP="00BE2572">
      <w:pPr>
        <w:rPr>
          <w:rFonts w:ascii="GHEA Grapalat" w:hAnsi="GHEA Grapalat" w:cs="Sylfaen"/>
          <w:lang w:val="hy-AM"/>
        </w:rPr>
      </w:pPr>
    </w:p>
    <w:p w14:paraId="5EF2FA1C" w14:textId="77777777" w:rsidR="00E752B6" w:rsidRDefault="00E752B6" w:rsidP="00BE2572">
      <w:pPr>
        <w:rPr>
          <w:rFonts w:ascii="GHEA Grapalat" w:hAnsi="GHEA Grapalat" w:cs="Sylfaen"/>
          <w:lang w:val="hy-AM"/>
        </w:rPr>
      </w:pPr>
    </w:p>
    <w:p w14:paraId="2A71E14F" w14:textId="77777777" w:rsidR="00E752B6" w:rsidRDefault="00E752B6" w:rsidP="00BE2572">
      <w:pPr>
        <w:rPr>
          <w:rFonts w:ascii="GHEA Grapalat" w:hAnsi="GHEA Grapalat" w:cs="Sylfaen"/>
          <w:lang w:val="hy-AM"/>
        </w:rPr>
      </w:pPr>
    </w:p>
    <w:p w14:paraId="6DDD6512" w14:textId="77777777" w:rsidR="00E752B6" w:rsidRDefault="00E752B6" w:rsidP="00BE2572">
      <w:pPr>
        <w:rPr>
          <w:rFonts w:ascii="GHEA Grapalat" w:hAnsi="GHEA Grapalat" w:cs="Sylfaen"/>
          <w:lang w:val="hy-AM"/>
        </w:rPr>
      </w:pPr>
    </w:p>
    <w:p w14:paraId="617B476B" w14:textId="77777777" w:rsidR="00E752B6" w:rsidRDefault="00E752B6" w:rsidP="00BE2572">
      <w:pPr>
        <w:rPr>
          <w:rFonts w:ascii="GHEA Grapalat" w:hAnsi="GHEA Grapalat" w:cs="Sylfaen"/>
          <w:lang w:val="hy-AM"/>
        </w:rPr>
      </w:pPr>
    </w:p>
    <w:p w14:paraId="516FB2A8" w14:textId="77777777" w:rsidR="00E752B6" w:rsidRDefault="00E752B6" w:rsidP="00BE2572">
      <w:pPr>
        <w:rPr>
          <w:rFonts w:ascii="GHEA Grapalat" w:hAnsi="GHEA Grapalat" w:cs="Sylfaen"/>
          <w:lang w:val="hy-AM"/>
        </w:rPr>
      </w:pPr>
    </w:p>
    <w:p w14:paraId="4525A841" w14:textId="77777777" w:rsidR="00E752B6" w:rsidRDefault="00E752B6" w:rsidP="00BE2572">
      <w:pPr>
        <w:rPr>
          <w:rFonts w:ascii="GHEA Grapalat" w:hAnsi="GHEA Grapalat" w:cs="Sylfaen"/>
          <w:lang w:val="hy-AM"/>
        </w:rPr>
      </w:pPr>
    </w:p>
    <w:p w14:paraId="50B49B8E" w14:textId="77777777" w:rsidR="00E752B6" w:rsidRDefault="00E752B6" w:rsidP="00BE2572">
      <w:pPr>
        <w:rPr>
          <w:rFonts w:ascii="GHEA Grapalat" w:hAnsi="GHEA Grapalat" w:cs="Sylfaen"/>
          <w:lang w:val="hy-AM"/>
        </w:rPr>
      </w:pPr>
    </w:p>
    <w:p w14:paraId="3BC07D8A" w14:textId="77777777" w:rsidR="00E752B6" w:rsidRDefault="00E752B6" w:rsidP="00BE2572">
      <w:pPr>
        <w:rPr>
          <w:rFonts w:ascii="GHEA Grapalat" w:hAnsi="GHEA Grapalat" w:cs="Sylfaen"/>
          <w:lang w:val="hy-AM"/>
        </w:rPr>
      </w:pPr>
    </w:p>
    <w:p w14:paraId="629CE0A3"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762AE53"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C66936"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7E568B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BF2C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1611D28B"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4C6EDE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1EA23EE5"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53879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0C85B919"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11AB69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78DCB0A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570D32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4623DB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245A9E2"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EE53B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00FB37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565618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5D5A7A5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731330D7"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2965D51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930D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57FB59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F66D16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7C2B0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8B270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473EE4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ACDC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C92F73A"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D23742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42B5D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AFAC5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790A73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8833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3A300AFC"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60224B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AF96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1D2D38"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75CA0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A2F1A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6AE5C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6FE0179"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98B54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2DE3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7F0FC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D8C4B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F4F6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2255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C4169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4863FE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4FA41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355FDC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B9C22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A77C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861E7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F07186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406C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7D3A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734B1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8DB0F5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EC22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0EC55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5881B0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81E2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EC975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1A1D7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7DBDEDB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E939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1C549C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516BA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0BE2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01869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09420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E78C8C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5481A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6FFDD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0D145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68BA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7BB53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8757E3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9AFB9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BBFD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8F4EA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C2DC6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8DDD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892D5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9C35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7065A2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6DA8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AE991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D783F1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1A3D4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EAEF0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851ACF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753985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19C9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6606B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C1A7AB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E250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32CF9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6E692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09424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740D9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DDEAA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4E76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24AA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4A131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19E83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A198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071ABB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53D5D1D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DF114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A675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10255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5FA4676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1A41D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F5BAF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B7783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088F1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A6544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9F5A4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14:paraId="0CCBD70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2000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03BB96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E800F9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39E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453C5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DD3D8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05DF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13609E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CB4D48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A22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772A968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BB298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8EAD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59298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03FED31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F3EDE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5FB39C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1E510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3A5A6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9268E9"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4CF5B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61F5574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22E1BE"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13AF56B"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DE5B09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FB526F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426F52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FD001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8F8F7E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624B1D5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B0F32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D6C547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FF12F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2B711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9D579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96AB1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02F2CE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CD9C08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BBE0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AA03FE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0BF69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5A3337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B248A6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AA83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618A277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0C17D8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CF933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B4FBD3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3D1B843C"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3ACB8C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74389E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2EBD7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DE9AC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DE402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F46BC5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B584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9A6CDA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3F2D2B8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1E4DBE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B339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32B0B37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FE2CF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33BC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AE5C0C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B2152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387291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0E66589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9303B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E02E9B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0CDB21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3683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C5A3A3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C770E24"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130CA2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166B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EADFD0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D0D62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B368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6C1F4F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9E00AD7"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29EDEB4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CDDA3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238C6E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73410E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78EDC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146817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8E1CFCF"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4DB294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68BE2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8543F4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14:paraId="530B6C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8601D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A4BC18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4B4568"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EAA29D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0822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14:paraId="6E1C051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FBDD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346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677F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9B9B86"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09489D8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12EB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DCE42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CC8F1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F3C9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7BD8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C36B19C" w14:textId="77777777" w:rsidR="00BE2572" w:rsidRPr="00B138F3" w:rsidRDefault="00BE2572" w:rsidP="000745BE">
            <w:pPr>
              <w:widowControl w:val="0"/>
              <w:spacing w:after="120"/>
              <w:jc w:val="center"/>
              <w:rPr>
                <w:rFonts w:ascii="GHEA Grapalat" w:hAnsi="GHEA Grapalat"/>
                <w:sz w:val="18"/>
                <w:szCs w:val="18"/>
              </w:rPr>
            </w:pPr>
          </w:p>
        </w:tc>
      </w:tr>
    </w:tbl>
    <w:p w14:paraId="41D09851" w14:textId="77777777" w:rsidR="00BE2572" w:rsidRPr="00B138F3" w:rsidRDefault="00BE2572" w:rsidP="00BE2572">
      <w:pPr>
        <w:widowControl w:val="0"/>
        <w:spacing w:after="160"/>
        <w:ind w:left="567" w:right="565"/>
        <w:jc w:val="center"/>
        <w:rPr>
          <w:rFonts w:ascii="GHEA Grapalat" w:hAnsi="GHEA Grapalat"/>
          <w:b/>
        </w:rPr>
      </w:pPr>
    </w:p>
    <w:p w14:paraId="7A702574" w14:textId="77777777" w:rsidR="00BE2572" w:rsidRPr="00B138F3" w:rsidRDefault="00BE2572" w:rsidP="00BE2572">
      <w:pPr>
        <w:widowControl w:val="0"/>
        <w:spacing w:after="160"/>
        <w:ind w:left="567" w:right="565"/>
        <w:jc w:val="center"/>
        <w:rPr>
          <w:rFonts w:ascii="GHEA Grapalat" w:hAnsi="GHEA Grapalat"/>
          <w:b/>
        </w:rPr>
      </w:pPr>
    </w:p>
    <w:p w14:paraId="3B59BEAA" w14:textId="77777777" w:rsidR="00BE2572" w:rsidRPr="00B138F3" w:rsidRDefault="00BE2572" w:rsidP="00BE2572">
      <w:pPr>
        <w:widowControl w:val="0"/>
        <w:spacing w:after="160"/>
        <w:ind w:left="567" w:right="565"/>
        <w:jc w:val="center"/>
        <w:rPr>
          <w:rFonts w:ascii="GHEA Grapalat" w:hAnsi="GHEA Grapalat"/>
          <w:b/>
        </w:rPr>
      </w:pPr>
    </w:p>
    <w:p w14:paraId="7CF44C68" w14:textId="77777777" w:rsidR="00BE2572" w:rsidRPr="00B138F3" w:rsidRDefault="00BE2572" w:rsidP="00BE2572">
      <w:pPr>
        <w:widowControl w:val="0"/>
        <w:spacing w:after="160"/>
        <w:ind w:left="567" w:right="565"/>
        <w:jc w:val="center"/>
        <w:rPr>
          <w:rFonts w:ascii="GHEA Grapalat" w:hAnsi="GHEA Grapalat"/>
          <w:b/>
        </w:rPr>
      </w:pPr>
    </w:p>
    <w:p w14:paraId="43242B04" w14:textId="77777777" w:rsidR="00BE2572" w:rsidRPr="00B138F3" w:rsidRDefault="00BE2572" w:rsidP="00BE2572">
      <w:pPr>
        <w:widowControl w:val="0"/>
        <w:spacing w:after="160"/>
        <w:ind w:left="567" w:right="565"/>
        <w:jc w:val="center"/>
        <w:rPr>
          <w:rFonts w:ascii="GHEA Grapalat" w:hAnsi="GHEA Grapalat"/>
          <w:b/>
        </w:rPr>
      </w:pPr>
    </w:p>
    <w:p w14:paraId="5D930E65" w14:textId="77777777" w:rsidR="00BE2572" w:rsidRPr="00B138F3" w:rsidRDefault="00BE2572" w:rsidP="00BE2572">
      <w:pPr>
        <w:widowControl w:val="0"/>
        <w:spacing w:after="160"/>
        <w:ind w:left="567" w:right="565"/>
        <w:jc w:val="center"/>
        <w:rPr>
          <w:rFonts w:ascii="GHEA Grapalat" w:hAnsi="GHEA Grapalat"/>
          <w:b/>
        </w:rPr>
      </w:pPr>
    </w:p>
    <w:p w14:paraId="6D9C1FA4" w14:textId="77777777" w:rsidR="00BE2572" w:rsidRPr="00B138F3" w:rsidRDefault="00BE2572" w:rsidP="00BE2572">
      <w:pPr>
        <w:widowControl w:val="0"/>
        <w:spacing w:after="160"/>
        <w:ind w:left="567" w:right="565"/>
        <w:jc w:val="center"/>
        <w:rPr>
          <w:rFonts w:ascii="GHEA Grapalat" w:hAnsi="GHEA Grapalat"/>
          <w:b/>
        </w:rPr>
      </w:pPr>
    </w:p>
    <w:p w14:paraId="1976C673" w14:textId="77777777" w:rsidR="00BE2572" w:rsidRPr="00B138F3" w:rsidRDefault="00BE2572" w:rsidP="00BE2572">
      <w:pPr>
        <w:widowControl w:val="0"/>
        <w:spacing w:after="160"/>
        <w:ind w:left="567" w:right="565"/>
        <w:jc w:val="center"/>
        <w:rPr>
          <w:rFonts w:ascii="GHEA Grapalat" w:hAnsi="GHEA Grapalat"/>
          <w:b/>
        </w:rPr>
      </w:pPr>
    </w:p>
    <w:p w14:paraId="7CA7E498" w14:textId="77777777" w:rsidR="00BE2572" w:rsidRPr="00B138F3" w:rsidRDefault="00BE2572" w:rsidP="00BE2572">
      <w:pPr>
        <w:widowControl w:val="0"/>
        <w:spacing w:after="160"/>
        <w:ind w:left="567" w:right="565"/>
        <w:jc w:val="center"/>
        <w:rPr>
          <w:rFonts w:ascii="GHEA Grapalat" w:hAnsi="GHEA Grapalat"/>
          <w:b/>
        </w:rPr>
      </w:pPr>
    </w:p>
    <w:p w14:paraId="4FF98B9C" w14:textId="77777777" w:rsidR="00BE2572" w:rsidRPr="00B138F3" w:rsidRDefault="00BE2572" w:rsidP="00BE2572">
      <w:pPr>
        <w:widowControl w:val="0"/>
        <w:spacing w:after="160"/>
        <w:ind w:left="567" w:right="565"/>
        <w:jc w:val="center"/>
        <w:rPr>
          <w:rFonts w:ascii="GHEA Grapalat" w:hAnsi="GHEA Grapalat"/>
          <w:b/>
        </w:rPr>
      </w:pPr>
    </w:p>
    <w:p w14:paraId="336DCB32"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161909BE" w14:textId="77777777" w:rsidR="00131F0B" w:rsidRPr="00C858FA" w:rsidRDefault="00131F0B" w:rsidP="00131F0B">
      <w:pPr>
        <w:widowControl w:val="0"/>
        <w:spacing w:after="160"/>
        <w:ind w:firstLine="567"/>
        <w:jc w:val="right"/>
        <w:rPr>
          <w:rFonts w:ascii="GHEA Grapalat" w:hAnsi="GHEA Grapalat" w:cs="Arial"/>
          <w:b/>
          <w:lang w:val="hy-AM"/>
        </w:rPr>
      </w:pPr>
      <w:r>
        <w:rPr>
          <w:rFonts w:ascii="GHEA Grapalat" w:hAnsi="GHEA Grapalat"/>
          <w:b/>
        </w:rPr>
        <w:lastRenderedPageBreak/>
        <w:br w:type="page"/>
      </w:r>
      <w:r w:rsidRPr="00C858FA">
        <w:rPr>
          <w:rFonts w:ascii="GHEA Grapalat" w:hAnsi="GHEA Grapalat"/>
          <w:b/>
        </w:rPr>
        <w:lastRenderedPageBreak/>
        <w:t>Приложение № 5</w:t>
      </w:r>
      <w:r w:rsidRPr="00C858FA">
        <w:rPr>
          <w:rFonts w:ascii="GHEA Grapalat" w:hAnsi="GHEA Grapalat"/>
          <w:b/>
          <w:lang w:val="hy-AM"/>
        </w:rPr>
        <w:t>.2</w:t>
      </w:r>
    </w:p>
    <w:p w14:paraId="599789ED" w14:textId="77777777" w:rsidR="00131F0B" w:rsidRPr="00C858FA" w:rsidRDefault="00131F0B" w:rsidP="00131F0B">
      <w:pPr>
        <w:pStyle w:val="31"/>
        <w:widowControl w:val="0"/>
        <w:spacing w:after="160" w:line="240" w:lineRule="auto"/>
        <w:jc w:val="right"/>
        <w:rPr>
          <w:rFonts w:ascii="GHEA Grapalat" w:hAnsi="GHEA Grapalat" w:cs="Arial"/>
          <w:b/>
          <w:sz w:val="24"/>
          <w:szCs w:val="24"/>
        </w:rPr>
      </w:pPr>
      <w:r w:rsidRPr="00C858FA">
        <w:rPr>
          <w:rFonts w:ascii="GHEA Grapalat" w:hAnsi="GHEA Grapalat"/>
          <w:b/>
          <w:sz w:val="24"/>
          <w:szCs w:val="24"/>
        </w:rPr>
        <w:t>к Приглашению на под кодом "</w:t>
      </w:r>
      <w:r w:rsidR="00F317A5">
        <w:rPr>
          <w:rFonts w:ascii="GHEA Grapalat" w:hAnsi="GHEA Grapalat"/>
          <w:b/>
          <w:sz w:val="24"/>
          <w:szCs w:val="24"/>
        </w:rPr>
        <w:t>ՀՀԿՈՏ-ՆՈՐ ԱՐՏԱՄԵՏ-ՄԴ-ԳՀԾՁԲ-23/17</w:t>
      </w:r>
      <w:r w:rsidRPr="00C858FA">
        <w:rPr>
          <w:rFonts w:ascii="GHEA Grapalat" w:hAnsi="GHEA Grapalat"/>
          <w:b/>
          <w:sz w:val="24"/>
          <w:szCs w:val="24"/>
        </w:rPr>
        <w:t>"</w:t>
      </w:r>
      <w:r w:rsidRPr="00C858FA">
        <w:rPr>
          <w:rStyle w:val="af6"/>
          <w:rFonts w:ascii="GHEA Grapalat" w:hAnsi="GHEA Grapalat"/>
          <w:b/>
          <w:sz w:val="24"/>
          <w:szCs w:val="24"/>
        </w:rPr>
        <w:footnoteReference w:customMarkFollows="1" w:id="25"/>
        <w:t>*</w:t>
      </w:r>
    </w:p>
    <w:p w14:paraId="25932303" w14:textId="77777777" w:rsidR="00131F0B" w:rsidRPr="00C858FA" w:rsidRDefault="00131F0B" w:rsidP="00131F0B">
      <w:pPr>
        <w:widowControl w:val="0"/>
        <w:spacing w:after="160"/>
        <w:ind w:left="567" w:right="565"/>
        <w:jc w:val="center"/>
        <w:rPr>
          <w:rFonts w:ascii="GHEA Grapalat" w:hAnsi="GHEA Grapalat"/>
          <w:b/>
        </w:rPr>
      </w:pPr>
    </w:p>
    <w:p w14:paraId="18B302BC" w14:textId="77777777" w:rsidR="00131F0B" w:rsidRPr="00C858FA" w:rsidRDefault="00131F0B" w:rsidP="00131F0B">
      <w:pPr>
        <w:pStyle w:val="31"/>
        <w:widowControl w:val="0"/>
        <w:spacing w:after="160" w:line="240" w:lineRule="auto"/>
        <w:jc w:val="center"/>
        <w:rPr>
          <w:rFonts w:ascii="GHEA Grapalat" w:hAnsi="GHEA Grapalat"/>
          <w:sz w:val="24"/>
          <w:szCs w:val="24"/>
          <w:lang w:val="hy-AM"/>
        </w:rPr>
      </w:pPr>
      <w:r w:rsidRPr="00C858FA">
        <w:rPr>
          <w:rFonts w:ascii="GHEA Grapalat" w:hAnsi="GHEA Grapalat"/>
          <w:sz w:val="24"/>
          <w:szCs w:val="24"/>
        </w:rPr>
        <w:t xml:space="preserve">ГАРАНТИЯ </w:t>
      </w:r>
      <w:r w:rsidRPr="00C858FA">
        <w:rPr>
          <w:rFonts w:ascii="GHEA Grapalat" w:hAnsi="GHEA Grapalat"/>
          <w:sz w:val="24"/>
          <w:szCs w:val="24"/>
          <w:lang w:val="en-US"/>
        </w:rPr>
        <w:t>N</w:t>
      </w:r>
      <w:r w:rsidRPr="00C858FA">
        <w:rPr>
          <w:rFonts w:ascii="GHEA Grapalat" w:hAnsi="GHEA Grapalat"/>
          <w:sz w:val="24"/>
          <w:szCs w:val="24"/>
          <w:lang w:val="hy-AM"/>
        </w:rPr>
        <w:t>________</w:t>
      </w:r>
    </w:p>
    <w:p w14:paraId="267C9534" w14:textId="77777777" w:rsidR="00131F0B" w:rsidRPr="00C858FA" w:rsidRDefault="00131F0B" w:rsidP="00131F0B">
      <w:pPr>
        <w:widowControl w:val="0"/>
        <w:spacing w:after="160"/>
        <w:ind w:left="567" w:right="565"/>
        <w:jc w:val="center"/>
        <w:rPr>
          <w:rFonts w:ascii="GHEA Grapalat" w:hAnsi="GHEA Grapalat"/>
          <w:b/>
        </w:rPr>
      </w:pPr>
      <w:r w:rsidRPr="00C858FA">
        <w:rPr>
          <w:rFonts w:ascii="GHEA Grapalat" w:hAnsi="GHEA Grapalat"/>
          <w:b/>
        </w:rPr>
        <w:t>(обеспечение предоплаты)</w:t>
      </w:r>
    </w:p>
    <w:p w14:paraId="1474BA7E" w14:textId="77777777" w:rsidR="00131F0B" w:rsidRPr="00C858FA" w:rsidRDefault="00131F0B" w:rsidP="00131F0B">
      <w:pPr>
        <w:widowControl w:val="0"/>
        <w:spacing w:after="160"/>
        <w:ind w:left="567" w:right="565"/>
        <w:jc w:val="center"/>
        <w:rPr>
          <w:rFonts w:ascii="GHEA Grapalat" w:hAnsi="GHEA Grapalat"/>
          <w:b/>
        </w:rPr>
      </w:pPr>
    </w:p>
    <w:p w14:paraId="5D233C01" w14:textId="77777777" w:rsidR="00131F0B" w:rsidRPr="00C858FA" w:rsidRDefault="00131F0B" w:rsidP="00131F0B">
      <w:pPr>
        <w:pStyle w:val="af4"/>
        <w:shd w:val="clear" w:color="auto" w:fill="FFFFFF"/>
        <w:spacing w:before="0" w:beforeAutospacing="0" w:after="0" w:afterAutospacing="0"/>
        <w:jc w:val="both"/>
        <w:rPr>
          <w:rStyle w:val="af5"/>
          <w:rFonts w:ascii="GHEA Grapalat" w:eastAsiaTheme="minorHAnsi" w:hAnsi="GHEA Grapalat" w:cstheme="minorBidi"/>
          <w:b w:val="0"/>
          <w:bCs w:val="0"/>
        </w:rPr>
      </w:pPr>
      <w:r w:rsidRPr="00C858FA">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C858FA">
        <w:rPr>
          <w:rFonts w:eastAsiaTheme="minorHAnsi" w:cstheme="minorBidi"/>
        </w:rPr>
        <w:t>N</w:t>
      </w:r>
      <w:r w:rsidRPr="00C858FA">
        <w:rPr>
          <w:rFonts w:eastAsiaTheme="minorHAnsi" w:cstheme="minorBidi"/>
          <w:lang w:val="hy-AM"/>
        </w:rPr>
        <w:t xml:space="preserve">  </w:t>
      </w:r>
      <w:r w:rsidRPr="00C858FA">
        <w:rPr>
          <w:rStyle w:val="af5"/>
          <w:rFonts w:ascii="GHEA Grapalat" w:hAnsi="GHEA Grapalat"/>
          <w:sz w:val="20"/>
          <w:szCs w:val="20"/>
          <w:u w:val="single"/>
          <w:lang w:val="hy-AM"/>
        </w:rPr>
        <w:tab/>
      </w:r>
      <w:r w:rsidRPr="00C858FA">
        <w:rPr>
          <w:rStyle w:val="af5"/>
          <w:rFonts w:ascii="GHEA Grapalat" w:hAnsi="GHEA Grapalat"/>
          <w:sz w:val="20"/>
          <w:szCs w:val="20"/>
          <w:u w:val="single"/>
        </w:rPr>
        <w:t>___________</w:t>
      </w:r>
      <w:r w:rsidRPr="00C858FA">
        <w:rPr>
          <w:rFonts w:ascii="GHEA Grapalat" w:eastAsiaTheme="minorHAnsi" w:hAnsi="GHEA Grapalat" w:cstheme="minorBidi"/>
        </w:rPr>
        <w:t>заключаемым между</w:t>
      </w:r>
    </w:p>
    <w:p w14:paraId="2BC1D01A" w14:textId="77777777"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C858FA">
        <w:rPr>
          <w:rStyle w:val="af5"/>
          <w:rFonts w:ascii="GHEA Grapalat" w:hAnsi="GHEA Grapalat"/>
          <w:sz w:val="20"/>
          <w:szCs w:val="20"/>
        </w:rPr>
        <w:t xml:space="preserve">                                                    </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lang w:val="hy-AM"/>
        </w:rPr>
        <w:tab/>
      </w:r>
      <w:r w:rsidRPr="00C858FA">
        <w:rPr>
          <w:rStyle w:val="af5"/>
          <w:rFonts w:ascii="GHEA Grapalat" w:hAnsi="GHEA Grapalat"/>
          <w:b w:val="0"/>
          <w:sz w:val="20"/>
          <w:szCs w:val="20"/>
          <w:lang w:val="hy-AM"/>
        </w:rPr>
        <w:tab/>
      </w:r>
      <w:r w:rsidRPr="00C858FA">
        <w:rPr>
          <w:rStyle w:val="af5"/>
          <w:rFonts w:ascii="GHEA Grapalat" w:hAnsi="GHEA Grapalat"/>
          <w:b w:val="0"/>
          <w:sz w:val="20"/>
          <w:szCs w:val="20"/>
        </w:rPr>
        <w:t xml:space="preserve">           </w:t>
      </w:r>
      <w:r w:rsidRPr="00C858FA">
        <w:rPr>
          <w:rStyle w:val="af5"/>
          <w:rFonts w:ascii="GHEA Grapalat" w:hAnsi="GHEA Grapalat"/>
          <w:b w:val="0"/>
          <w:sz w:val="16"/>
          <w:szCs w:val="16"/>
        </w:rPr>
        <w:t>номер заключаемого договора</w:t>
      </w:r>
      <w:r w:rsidRPr="00C858FA">
        <w:rPr>
          <w:rFonts w:ascii="GHEA Grapalat" w:eastAsiaTheme="minorHAnsi" w:hAnsi="GHEA Grapalat" w:cstheme="minorBidi"/>
        </w:rPr>
        <w:t xml:space="preserve"> </w:t>
      </w:r>
    </w:p>
    <w:p w14:paraId="455931D6" w14:textId="77777777"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C858FA">
        <w:rPr>
          <w:rFonts w:ascii="GHEA Grapalat" w:hAnsi="GHEA Grapalat"/>
          <w:sz w:val="20"/>
          <w:szCs w:val="20"/>
          <w:u w:val="single"/>
        </w:rPr>
        <w:t>______________________</w:t>
      </w:r>
      <w:r w:rsidRPr="00C858FA">
        <w:rPr>
          <w:rFonts w:ascii="GHEA Grapalat" w:hAnsi="GHEA Grapalat"/>
          <w:sz w:val="20"/>
          <w:szCs w:val="20"/>
          <w:lang w:val="hy-AM"/>
        </w:rPr>
        <w:t xml:space="preserve"> </w:t>
      </w:r>
      <w:r w:rsidRPr="00C858FA">
        <w:rPr>
          <w:rFonts w:ascii="GHEA Grapalat" w:eastAsiaTheme="minorHAnsi" w:hAnsi="GHEA Grapalat" w:cstheme="minorBidi"/>
        </w:rPr>
        <w:t xml:space="preserve">   (далее-бенефициар)   и</w:t>
      </w:r>
      <w:r w:rsidRPr="00C858FA">
        <w:rPr>
          <w:rStyle w:val="af5"/>
          <w:rFonts w:ascii="GHEA Grapalat" w:hAnsi="GHEA Grapalat"/>
          <w:b w:val="0"/>
          <w:sz w:val="20"/>
          <w:szCs w:val="20"/>
        </w:rPr>
        <w:t xml:space="preserve">   </w:t>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Style w:val="af5"/>
          <w:rFonts w:ascii="GHEA Grapalat" w:hAnsi="GHEA Grapalat"/>
          <w:b w:val="0"/>
          <w:sz w:val="20"/>
          <w:szCs w:val="20"/>
          <w:u w:val="single"/>
          <w:lang w:val="hy-AM"/>
        </w:rPr>
        <w:tab/>
      </w:r>
      <w:r w:rsidRPr="00C858FA">
        <w:rPr>
          <w:rFonts w:eastAsiaTheme="minorHAnsi" w:cstheme="minorBidi"/>
        </w:rPr>
        <w:t xml:space="preserve">    </w:t>
      </w:r>
    </w:p>
    <w:p w14:paraId="09D9C805" w14:textId="77777777" w:rsidR="00131F0B" w:rsidRPr="00C858FA" w:rsidRDefault="00131F0B" w:rsidP="00131F0B">
      <w:pPr>
        <w:pStyle w:val="af4"/>
        <w:shd w:val="clear" w:color="auto" w:fill="FFFFFF"/>
        <w:spacing w:before="0" w:beforeAutospacing="0" w:after="0" w:afterAutospacing="0"/>
        <w:ind w:left="-142"/>
        <w:rPr>
          <w:rStyle w:val="af5"/>
          <w:rFonts w:ascii="GHEA Grapalat" w:hAnsi="GHEA Grapalat"/>
          <w:b w:val="0"/>
          <w:sz w:val="16"/>
          <w:szCs w:val="16"/>
        </w:rPr>
      </w:pPr>
      <w:r w:rsidRPr="00C858FA">
        <w:rPr>
          <w:rStyle w:val="af5"/>
          <w:rFonts w:ascii="GHEA Grapalat" w:hAnsi="GHEA Grapalat"/>
          <w:b w:val="0"/>
          <w:sz w:val="18"/>
          <w:szCs w:val="18"/>
        </w:rPr>
        <w:t xml:space="preserve"> </w:t>
      </w:r>
      <w:r w:rsidRPr="00C858FA">
        <w:rPr>
          <w:rStyle w:val="af5"/>
          <w:rFonts w:ascii="GHEA Grapalat" w:hAnsi="GHEA Grapalat"/>
          <w:b w:val="0"/>
          <w:sz w:val="16"/>
          <w:szCs w:val="16"/>
        </w:rPr>
        <w:t>наименование заказчика                                                                  наименование отобранного участника</w:t>
      </w:r>
    </w:p>
    <w:p w14:paraId="02DB232A" w14:textId="77777777" w:rsidR="00131F0B" w:rsidRPr="00C858FA" w:rsidRDefault="00131F0B" w:rsidP="00131F0B">
      <w:pPr>
        <w:pStyle w:val="af4"/>
        <w:shd w:val="clear" w:color="auto" w:fill="FFFFFF"/>
        <w:spacing w:before="0" w:beforeAutospacing="0" w:after="0" w:afterAutospacing="0"/>
        <w:ind w:left="-142"/>
        <w:rPr>
          <w:rFonts w:cs="Sylfaen"/>
          <w:sz w:val="16"/>
          <w:szCs w:val="16"/>
          <w:vertAlign w:val="superscript"/>
          <w:lang w:val="hy-AM"/>
        </w:rPr>
      </w:pPr>
      <w:r w:rsidRPr="00C858FA">
        <w:rPr>
          <w:rStyle w:val="af5"/>
          <w:rFonts w:ascii="GHEA Grapalat" w:hAnsi="GHEA Grapalat"/>
          <w:b w:val="0"/>
          <w:sz w:val="16"/>
          <w:szCs w:val="16"/>
        </w:rPr>
        <w:t xml:space="preserve">                                                                </w:t>
      </w:r>
      <w:r w:rsidRPr="00C858FA">
        <w:rPr>
          <w:rStyle w:val="af5"/>
          <w:rFonts w:ascii="GHEA Grapalat" w:hAnsi="GHEA Grapalat"/>
          <w:b w:val="0"/>
          <w:sz w:val="16"/>
          <w:szCs w:val="16"/>
          <w:lang w:val="hy-AM"/>
        </w:rPr>
        <w:tab/>
      </w:r>
    </w:p>
    <w:p w14:paraId="2BE0B057" w14:textId="77777777" w:rsidR="00131F0B" w:rsidRPr="00C858FA" w:rsidRDefault="00131F0B" w:rsidP="00131F0B">
      <w:pPr>
        <w:pStyle w:val="af4"/>
        <w:shd w:val="clear" w:color="auto" w:fill="FFFFFF"/>
        <w:spacing w:before="0" w:beforeAutospacing="0" w:after="0" w:afterAutospacing="0"/>
        <w:jc w:val="both"/>
        <w:rPr>
          <w:rFonts w:ascii="GHEA Grapalat" w:hAnsi="GHEA Grapalat"/>
          <w:sz w:val="20"/>
          <w:szCs w:val="20"/>
        </w:rPr>
      </w:pPr>
      <w:r w:rsidRPr="00C858FA">
        <w:rPr>
          <w:rFonts w:eastAsiaTheme="minorHAnsi" w:cstheme="minorBidi"/>
        </w:rPr>
        <w:t>(</w:t>
      </w:r>
      <w:r w:rsidRPr="00C858FA">
        <w:rPr>
          <w:rFonts w:ascii="GHEA Grapalat" w:eastAsiaTheme="minorHAnsi" w:hAnsi="GHEA Grapalat" w:cstheme="minorBidi"/>
        </w:rPr>
        <w:t xml:space="preserve">далее-принципал). </w:t>
      </w:r>
    </w:p>
    <w:p w14:paraId="65D9C848" w14:textId="77777777"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14:paraId="6EE5585B" w14:textId="77777777" w:rsidR="00131F0B" w:rsidRPr="00C858F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C858FA">
        <w:rPr>
          <w:rStyle w:val="af5"/>
          <w:rFonts w:ascii="GHEA Grapalat" w:hAnsi="GHEA Grapalat"/>
          <w:sz w:val="20"/>
          <w:szCs w:val="20"/>
          <w:lang w:val="hy-AM"/>
        </w:rPr>
        <w:tab/>
      </w:r>
      <w:r w:rsidRPr="00C858FA">
        <w:rPr>
          <w:rStyle w:val="af5"/>
          <w:rFonts w:ascii="GHEA Grapalat" w:hAnsi="GHEA Grapalat"/>
          <w:sz w:val="20"/>
          <w:szCs w:val="20"/>
          <w:lang w:val="hy-AM"/>
        </w:rPr>
        <w:tab/>
      </w:r>
      <w:r w:rsidRPr="00C858FA">
        <w:rPr>
          <w:rFonts w:eastAsiaTheme="minorHAnsi" w:cstheme="minorBidi"/>
        </w:rPr>
        <w:t xml:space="preserve"> </w:t>
      </w:r>
    </w:p>
    <w:p w14:paraId="6F7B91F8" w14:textId="77777777" w:rsidR="00131F0B" w:rsidRPr="00C858FA" w:rsidRDefault="00131F0B" w:rsidP="00131F0B">
      <w:pPr>
        <w:pStyle w:val="af4"/>
        <w:shd w:val="clear" w:color="auto" w:fill="FFFFFF"/>
        <w:spacing w:before="0" w:beforeAutospacing="0" w:after="0" w:afterAutospacing="0"/>
        <w:jc w:val="both"/>
        <w:rPr>
          <w:rFonts w:ascii="GHEA Grapalat" w:eastAsiaTheme="minorHAnsi" w:hAnsi="GHEA Grapalat" w:cstheme="minorBidi"/>
          <w:lang w:val="hy-AM"/>
        </w:rPr>
      </w:pPr>
      <w:r w:rsidRPr="00C858FA">
        <w:rPr>
          <w:rFonts w:ascii="GHEA Grapalat" w:eastAsiaTheme="minorHAnsi" w:hAnsi="GHEA Grapalat" w:cstheme="minorBidi"/>
        </w:rPr>
        <w:t xml:space="preserve">  2.  По гарантии </w:t>
      </w:r>
      <w:r w:rsidRPr="00C858FA">
        <w:rPr>
          <w:rFonts w:ascii="GHEA Grapalat" w:eastAsiaTheme="minorHAnsi" w:hAnsi="GHEA Grapalat" w:cstheme="minorBidi"/>
          <w:lang w:val="hy-AM"/>
        </w:rPr>
        <w:t xml:space="preserve">---------------------------------------------------------------------------- </w:t>
      </w:r>
    </w:p>
    <w:p w14:paraId="729BBB1F"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616AAA">
        <w:rPr>
          <w:rFonts w:ascii="GHEA Grapalat" w:eastAsiaTheme="minorHAnsi" w:hAnsi="GHEA Grapalat" w:cstheme="minorBidi"/>
          <w:sz w:val="18"/>
          <w:szCs w:val="18"/>
        </w:rPr>
        <w:t xml:space="preserve">                                                           наименование банка выдающего гарантию</w:t>
      </w:r>
    </w:p>
    <w:p w14:paraId="5B6680FB"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p>
    <w:p w14:paraId="066F0C9B"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6D434D9A" w14:textId="77777777" w:rsidR="00131F0B" w:rsidRPr="00616AAA" w:rsidRDefault="00131F0B" w:rsidP="00131F0B">
      <w:pPr>
        <w:pStyle w:val="af4"/>
        <w:shd w:val="clear" w:color="auto" w:fill="FFFFFF"/>
        <w:spacing w:before="0" w:beforeAutospacing="0" w:after="0" w:afterAutospacing="0"/>
        <w:jc w:val="center"/>
        <w:rPr>
          <w:rFonts w:ascii="GHEA Grapalat" w:eastAsiaTheme="minorHAnsi" w:hAnsi="GHEA Grapalat" w:cstheme="minorBidi"/>
        </w:rPr>
      </w:pPr>
      <w:r w:rsidRPr="00616AAA">
        <w:rPr>
          <w:rFonts w:ascii="GHEA Grapalat" w:eastAsiaTheme="minorHAnsi" w:hAnsi="GHEA Grapalat" w:cstheme="minorBidi"/>
          <w:sz w:val="18"/>
          <w:szCs w:val="18"/>
        </w:rPr>
        <w:t xml:space="preserve">                                                       сумма в цифрах и прописью</w:t>
      </w:r>
    </w:p>
    <w:p w14:paraId="4A050F18"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p>
    <w:p w14:paraId="3F20F930"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rPr>
      </w:pPr>
      <w:r w:rsidRPr="00616AAA">
        <w:rPr>
          <w:rFonts w:ascii="GHEA Grapalat" w:eastAsiaTheme="minorHAnsi" w:hAnsi="GHEA Grapalat" w:cstheme="minorBidi"/>
        </w:rPr>
        <w:t xml:space="preserve">(далее-сумма гарантии) в течение </w:t>
      </w:r>
      <w:r w:rsidR="00EE1AD6">
        <w:rPr>
          <w:rFonts w:ascii="GHEA Grapalat" w:eastAsiaTheme="minorHAnsi" w:hAnsi="GHEA Grapalat" w:cstheme="minorBidi"/>
        </w:rPr>
        <w:t>пяти</w:t>
      </w:r>
      <w:r w:rsidRPr="00616AAA">
        <w:rPr>
          <w:rFonts w:ascii="GHEA Grapalat" w:eastAsiaTheme="minorHAnsi" w:hAnsi="GHEA Grapalat" w:cstheme="minorBidi"/>
        </w:rPr>
        <w:t xml:space="preserve"> рабочих дней после получения требования. Выплата производится посредством перечисления на расчетный счет____________________ бенефициара.</w:t>
      </w:r>
    </w:p>
    <w:p w14:paraId="6F048EBC" w14:textId="77777777" w:rsidR="00131F0B" w:rsidRPr="00616AAA" w:rsidRDefault="00131F0B" w:rsidP="00131F0B">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616AAA">
        <w:rPr>
          <w:rFonts w:ascii="GHEA Grapalat" w:eastAsiaTheme="minorHAnsi" w:hAnsi="GHEA Grapalat" w:cstheme="minorBidi"/>
        </w:rPr>
        <w:t xml:space="preserve">             </w:t>
      </w:r>
      <w:r w:rsidRPr="00616AAA">
        <w:rPr>
          <w:rFonts w:ascii="GHEA Grapalat" w:eastAsiaTheme="minorHAnsi" w:hAnsi="GHEA Grapalat" w:cstheme="minorBidi"/>
          <w:sz w:val="18"/>
          <w:szCs w:val="18"/>
        </w:rPr>
        <w:t>расчетный счет</w:t>
      </w:r>
    </w:p>
    <w:p w14:paraId="1CE4BC82" w14:textId="77777777"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616AAA">
        <w:rPr>
          <w:rStyle w:val="af5"/>
          <w:rFonts w:ascii="GHEA Grapalat" w:hAnsi="GHEA Grapalat"/>
          <w:sz w:val="20"/>
          <w:szCs w:val="20"/>
        </w:rPr>
        <w:t xml:space="preserve">3. </w:t>
      </w:r>
      <w:r w:rsidRPr="00616AAA">
        <w:rPr>
          <w:rFonts w:ascii="GHEA Grapalat" w:eastAsiaTheme="minorHAnsi" w:hAnsi="GHEA Grapalat" w:cstheme="minorBidi"/>
        </w:rPr>
        <w:t>Настоящая гарантия является безотзывной.</w:t>
      </w:r>
    </w:p>
    <w:p w14:paraId="0E208499" w14:textId="77777777" w:rsidR="00131F0B" w:rsidRPr="00616AAA" w:rsidRDefault="00131F0B" w:rsidP="00131F0B">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14:paraId="108B8BFF"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48661C5" w14:textId="77777777"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r w:rsidRPr="00200997">
        <w:rPr>
          <w:rFonts w:ascii="GHEA Grapalat" w:eastAsiaTheme="minorHAnsi" w:hAnsi="GHEA Grapalat" w:cstheme="minorBidi"/>
        </w:rPr>
        <w:t xml:space="preserve">5. Гарантия действует </w:t>
      </w:r>
      <w:r w:rsidR="00F74DA0">
        <w:rPr>
          <w:rFonts w:ascii="GHEA Grapalat" w:eastAsiaTheme="minorHAnsi" w:hAnsi="GHEA Grapalat" w:cstheme="minorBidi"/>
        </w:rPr>
        <w:t>с момента выпуска и в силе</w:t>
      </w:r>
      <w:r w:rsidR="00F74DA0" w:rsidRPr="007C2C8F">
        <w:rPr>
          <w:rFonts w:ascii="GHEA Grapalat" w:eastAsiaTheme="minorHAnsi" w:hAnsi="GHEA Grapalat" w:cstheme="minorBidi"/>
        </w:rPr>
        <w:t xml:space="preserve"> </w:t>
      </w:r>
      <w:r w:rsidRPr="00200997">
        <w:rPr>
          <w:rFonts w:ascii="GHEA Grapalat" w:eastAsiaTheme="minorHAnsi" w:hAnsi="GHEA Grapalat" w:cstheme="minorBidi"/>
        </w:rPr>
        <w:t>со дня вступления в силу договора N________________________ заключаемого  между  бенефициаром и</w:t>
      </w:r>
      <w:del w:id="10" w:author="Inesa Kocharyan" w:date="2023-07-07T17:59:00Z">
        <w:r w:rsidRPr="00200997" w:rsidDel="00F74DA0">
          <w:rPr>
            <w:rFonts w:ascii="GHEA Grapalat" w:eastAsiaTheme="minorHAnsi" w:hAnsi="GHEA Grapalat" w:cstheme="minorBidi"/>
          </w:rPr>
          <w:delText xml:space="preserve"> </w:delText>
        </w:r>
      </w:del>
      <w:r w:rsidRPr="00200997">
        <w:rPr>
          <w:rFonts w:ascii="GHEA Grapalat" w:eastAsiaTheme="minorHAnsi" w:hAnsi="GHEA Grapalat" w:cstheme="minorBidi"/>
        </w:rPr>
        <w:t xml:space="preserve">   </w:t>
      </w:r>
    </w:p>
    <w:p w14:paraId="42619BE2" w14:textId="77777777" w:rsidR="00131F0B" w:rsidRPr="00200997" w:rsidRDefault="00F74DA0" w:rsidP="00131F0B">
      <w:pPr>
        <w:pStyle w:val="af4"/>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ins w:id="11" w:author="Inesa Kocharyan" w:date="2023-07-07T17:59:00Z">
        <w:r>
          <w:rPr>
            <w:rFonts w:ascii="GHEA Grapalat" w:eastAsiaTheme="minorHAnsi" w:hAnsi="GHEA Grapalat" w:cstheme="minorBidi"/>
            <w:sz w:val="18"/>
            <w:szCs w:val="18"/>
          </w:rPr>
          <w:t xml:space="preserve"> </w:t>
        </w:r>
      </w:ins>
      <w:r w:rsidR="00131F0B" w:rsidRPr="00200997">
        <w:rPr>
          <w:rFonts w:ascii="GHEA Grapalat" w:eastAsiaTheme="minorHAnsi" w:hAnsi="GHEA Grapalat" w:cstheme="minorBidi"/>
          <w:sz w:val="18"/>
          <w:szCs w:val="18"/>
        </w:rPr>
        <w:t>номер заключаемого договара</w:t>
      </w:r>
    </w:p>
    <w:p w14:paraId="35A5F45C" w14:textId="77777777" w:rsidR="00131F0B" w:rsidRPr="00200997" w:rsidRDefault="00131F0B" w:rsidP="00131F0B">
      <w:pPr>
        <w:pStyle w:val="af4"/>
        <w:shd w:val="clear" w:color="auto" w:fill="FFFFFF"/>
        <w:ind w:firstLine="374"/>
        <w:contextualSpacing/>
        <w:jc w:val="both"/>
        <w:rPr>
          <w:rFonts w:ascii="GHEA Grapalat" w:eastAsiaTheme="minorHAnsi" w:hAnsi="GHEA Grapalat" w:cstheme="minorBidi"/>
        </w:rPr>
      </w:pPr>
    </w:p>
    <w:p w14:paraId="3A9C3D4C" w14:textId="77777777" w:rsidR="00131F0B" w:rsidRPr="00200997" w:rsidRDefault="00F74DA0" w:rsidP="00131F0B">
      <w:pPr>
        <w:pStyle w:val="af4"/>
        <w:shd w:val="clear" w:color="auto" w:fill="FFFFFF"/>
        <w:contextualSpacing/>
        <w:jc w:val="both"/>
        <w:rPr>
          <w:rFonts w:ascii="GHEA Grapalat" w:eastAsiaTheme="minorHAnsi" w:hAnsi="GHEA Grapalat" w:cstheme="minorBidi"/>
          <w:lang w:val="hy-AM"/>
        </w:rPr>
      </w:pPr>
      <w:r w:rsidRPr="00200997">
        <w:rPr>
          <w:rFonts w:ascii="GHEA Grapalat" w:eastAsiaTheme="minorHAnsi" w:hAnsi="GHEA Grapalat" w:cstheme="minorBidi"/>
        </w:rPr>
        <w:t xml:space="preserve">принципалом </w:t>
      </w:r>
      <w:r w:rsidR="00131F0B" w:rsidRPr="00200997">
        <w:rPr>
          <w:rFonts w:ascii="GHEA Grapalat" w:eastAsiaTheme="minorHAnsi" w:hAnsi="GHEA Grapalat" w:cstheme="minorBidi"/>
        </w:rPr>
        <w:t xml:space="preserve">и  действует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в</w:t>
      </w:r>
      <w:r w:rsidR="00131F0B" w:rsidRPr="00200997">
        <w:rPr>
          <w:rFonts w:ascii="GHEA Grapalat" w:hAnsi="GHEA Grapalat"/>
        </w:rPr>
        <w:t>ключительно</w:t>
      </w:r>
      <w:r w:rsidR="00131F0B" w:rsidRPr="00200997">
        <w:rPr>
          <w:rFonts w:ascii="GHEA Grapalat" w:eastAsiaTheme="minorHAnsi" w:hAnsi="GHEA Grapalat" w:cstheme="minorBidi"/>
        </w:rPr>
        <w:t xml:space="preserve">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девяностого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рабочего </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дня</w:t>
      </w:r>
      <w:r w:rsidR="00131F0B" w:rsidRPr="00200997">
        <w:rPr>
          <w:rFonts w:ascii="GHEA Grapalat" w:eastAsiaTheme="minorHAnsi" w:hAnsi="GHEA Grapalat" w:cstheme="minorBidi"/>
          <w:lang w:val="hy-AM"/>
        </w:rPr>
        <w:t xml:space="preserve">  </w:t>
      </w:r>
      <w:r w:rsidR="00131F0B" w:rsidRPr="00200997">
        <w:rPr>
          <w:rFonts w:ascii="GHEA Grapalat" w:eastAsiaTheme="minorHAnsi" w:hAnsi="GHEA Grapalat" w:cstheme="minorBidi"/>
        </w:rPr>
        <w:t xml:space="preserve">следующего за днем </w:t>
      </w:r>
    </w:p>
    <w:p w14:paraId="16E85837" w14:textId="77777777" w:rsidR="00131F0B" w:rsidRPr="00200997" w:rsidRDefault="00131F0B" w:rsidP="00131F0B">
      <w:pPr>
        <w:pStyle w:val="af4"/>
        <w:shd w:val="clear" w:color="auto" w:fill="FFFFFF"/>
        <w:contextualSpacing/>
        <w:jc w:val="both"/>
        <w:rPr>
          <w:rFonts w:ascii="GHEA Grapalat" w:eastAsiaTheme="minorHAnsi" w:hAnsi="GHEA Grapalat" w:cstheme="minorBidi"/>
          <w:sz w:val="18"/>
          <w:szCs w:val="18"/>
          <w:lang w:val="hy-AM"/>
        </w:rPr>
      </w:pPr>
    </w:p>
    <w:p w14:paraId="6A8CF405" w14:textId="77777777" w:rsidR="00131F0B" w:rsidRPr="00200997" w:rsidRDefault="00131F0B" w:rsidP="00131F0B">
      <w:pPr>
        <w:pStyle w:val="af4"/>
        <w:shd w:val="clear" w:color="auto" w:fill="FFFFFF"/>
        <w:contextualSpacing/>
        <w:jc w:val="center"/>
        <w:rPr>
          <w:rFonts w:eastAsiaTheme="minorHAnsi" w:cstheme="minorBidi"/>
        </w:rPr>
      </w:pPr>
      <w:r w:rsidRPr="00200997">
        <w:rPr>
          <w:rFonts w:ascii="GHEA Grapalat" w:eastAsiaTheme="minorHAnsi" w:hAnsi="GHEA Grapalat" w:cstheme="minorBidi"/>
          <w:lang w:val="hy-AM"/>
        </w:rPr>
        <w:lastRenderedPageBreak/>
        <w:t>--------------------------------------------------------</w:t>
      </w:r>
      <w:r w:rsidRPr="00200997">
        <w:rPr>
          <w:rFonts w:ascii="GHEA Grapalat" w:eastAsiaTheme="minorHAnsi" w:hAnsi="GHEA Grapalat" w:cstheme="minorBidi"/>
        </w:rPr>
        <w:t>------------------</w:t>
      </w:r>
      <w:r w:rsidRPr="00200997">
        <w:rPr>
          <w:rFonts w:ascii="GHEA Grapalat" w:eastAsiaTheme="minorHAnsi" w:hAnsi="GHEA Grapalat" w:cstheme="minorBidi"/>
          <w:lang w:val="hy-AM"/>
        </w:rPr>
        <w:t>----------------------</w:t>
      </w:r>
      <w:r w:rsidRPr="00200997">
        <w:rPr>
          <w:rFonts w:eastAsiaTheme="minorHAnsi" w:cstheme="minorBidi"/>
        </w:rPr>
        <w:t xml:space="preserve"> </w:t>
      </w:r>
      <w:r w:rsidRPr="00200997">
        <w:rPr>
          <w:rFonts w:eastAsiaTheme="minorHAnsi" w:cstheme="minorBidi"/>
          <w:lang w:val="hy-AM"/>
        </w:rPr>
        <w:t>.</w:t>
      </w:r>
      <w:r w:rsidRPr="00200997">
        <w:rPr>
          <w:rFonts w:eastAsiaTheme="minorHAnsi" w:cstheme="minorBidi"/>
        </w:rPr>
        <w:t xml:space="preserve">                    </w:t>
      </w:r>
      <w:r w:rsidRPr="00200997">
        <w:rPr>
          <w:rFonts w:ascii="GHEA Grapalat" w:hAnsi="GHEA Grapalat"/>
          <w:sz w:val="16"/>
          <w:szCs w:val="16"/>
        </w:rPr>
        <w:t xml:space="preserve"> крайний  срок</w:t>
      </w:r>
      <w:r w:rsidRPr="00200997">
        <w:rPr>
          <w:rFonts w:ascii="GHEA Grapalat" w:eastAsiaTheme="minorHAnsi" w:hAnsi="GHEA Grapalat" w:cstheme="minorBidi"/>
          <w:sz w:val="16"/>
          <w:szCs w:val="16"/>
        </w:rPr>
        <w:t xml:space="preserve"> оказнаия услуг</w:t>
      </w:r>
      <w:r w:rsidRPr="00200997">
        <w:rPr>
          <w:rFonts w:ascii="GHEA Grapalat" w:hAnsi="GHEA Grapalat"/>
          <w:sz w:val="16"/>
          <w:szCs w:val="16"/>
        </w:rPr>
        <w:t>, предусмотренный заключаемым договором</w:t>
      </w:r>
    </w:p>
    <w:p w14:paraId="3C7A4CF1" w14:textId="77777777" w:rsidR="00131F0B" w:rsidRPr="00200997" w:rsidRDefault="00131F0B" w:rsidP="00131F0B">
      <w:pPr>
        <w:pStyle w:val="af4"/>
        <w:shd w:val="clear" w:color="auto" w:fill="FFFFFF"/>
        <w:contextualSpacing/>
        <w:jc w:val="center"/>
        <w:rPr>
          <w:rFonts w:eastAsiaTheme="minorHAnsi" w:cstheme="minorBidi"/>
        </w:rPr>
      </w:pPr>
    </w:p>
    <w:p w14:paraId="3AE68D52" w14:textId="77777777" w:rsidR="00741367" w:rsidRPr="001666A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В день предоставления гарантии лицо, выдающее гарантию, с официального адреса</w:t>
      </w:r>
      <w:r w:rsidRPr="00200997">
        <w:rPr>
          <w:rFonts w:ascii="GHEA Grapalat" w:eastAsiaTheme="minorHAnsi" w:hAnsi="GHEA Grapalat" w:cstheme="minorBidi"/>
          <w:lang w:val="hy-AM"/>
        </w:rPr>
        <w:t xml:space="preserve"> </w:t>
      </w:r>
      <w:r w:rsidRPr="0020099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41367" w:rsidRPr="001666A7">
        <w:rPr>
          <w:rFonts w:ascii="GHEA Grapalat" w:eastAsiaTheme="minorHAnsi" w:hAnsi="GHEA Grapalat" w:cstheme="minorBidi"/>
        </w:rPr>
        <w:t>-----------------------------------------------------------</w:t>
      </w:r>
      <w:r w:rsidRPr="00200997">
        <w:rPr>
          <w:rFonts w:ascii="GHEA Grapalat" w:eastAsiaTheme="minorHAnsi" w:hAnsi="GHEA Grapalat" w:cstheme="minorBidi"/>
        </w:rPr>
        <w:t xml:space="preserve">, </w:t>
      </w:r>
    </w:p>
    <w:p w14:paraId="39C85F7A" w14:textId="77777777" w:rsidR="00741367" w:rsidRPr="006E181F" w:rsidRDefault="00741367" w:rsidP="00741367">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666A7">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14:paraId="5703993F" w14:textId="77777777" w:rsidR="00131F0B" w:rsidRPr="00200997" w:rsidRDefault="00131F0B" w:rsidP="00131F0B">
      <w:pPr>
        <w:pStyle w:val="af4"/>
        <w:shd w:val="clear" w:color="auto" w:fill="FFFFFF"/>
        <w:contextualSpacing/>
        <w:jc w:val="both"/>
        <w:rPr>
          <w:rFonts w:ascii="GHEA Grapalat" w:eastAsiaTheme="minorHAnsi" w:hAnsi="GHEA Grapalat" w:cstheme="minorBidi"/>
        </w:rPr>
      </w:pPr>
      <w:r w:rsidRPr="00200997">
        <w:rPr>
          <w:rFonts w:ascii="GHEA Grapalat" w:eastAsiaTheme="minorHAnsi" w:hAnsi="GHEA Grapalat" w:cstheme="minorBidi"/>
        </w:rPr>
        <w:t>указанный в приглашении к процедуре закупкок, организованной с целью заключения договора упомянутого в пункте 1 настоящей гарантии.</w:t>
      </w:r>
    </w:p>
    <w:p w14:paraId="401ADC21" w14:textId="77777777" w:rsidR="00131F0B" w:rsidRPr="00B138F3" w:rsidRDefault="00131F0B" w:rsidP="00131F0B">
      <w:pPr>
        <w:pStyle w:val="af4"/>
        <w:shd w:val="clear" w:color="auto" w:fill="FFFFFF"/>
        <w:contextualSpacing/>
        <w:jc w:val="both"/>
        <w:rPr>
          <w:rStyle w:val="af5"/>
          <w:rFonts w:ascii="GHEA Grapalat" w:hAnsi="GHEA Grapalat"/>
          <w:b w:val="0"/>
          <w:bCs w:val="0"/>
          <w:sz w:val="20"/>
          <w:szCs w:val="20"/>
        </w:rPr>
      </w:pPr>
    </w:p>
    <w:p w14:paraId="617BBA73"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62ACAD29"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157BE081" w14:textId="77777777" w:rsidR="00131F0B" w:rsidRPr="00616AAA" w:rsidRDefault="00131F0B" w:rsidP="00131F0B">
      <w:pPr>
        <w:pStyle w:val="af4"/>
        <w:shd w:val="clear" w:color="auto" w:fill="FFFFFF"/>
        <w:ind w:firstLine="374"/>
        <w:contextualSpacing/>
        <w:jc w:val="both"/>
        <w:rPr>
          <w:rFonts w:ascii="GHEA Grapalat" w:eastAsiaTheme="minorHAnsi" w:hAnsi="GHEA Grapalat" w:cstheme="minorBidi"/>
        </w:rPr>
      </w:pPr>
      <w:r w:rsidRPr="00616AAA">
        <w:rPr>
          <w:rFonts w:ascii="GHEA Grapalat" w:eastAsiaTheme="minorHAnsi" w:hAnsi="GHEA Grapalat" w:cstheme="minorBidi"/>
        </w:rPr>
        <w:t>1) копии заключенного договора N</w:t>
      </w:r>
      <w:r w:rsidRPr="00616AAA">
        <w:rPr>
          <w:rFonts w:ascii="GHEA Grapalat" w:eastAsiaTheme="minorHAnsi" w:hAnsi="GHEA Grapalat" w:cstheme="minorBidi"/>
          <w:lang w:val="hy-AM"/>
        </w:rPr>
        <w:t xml:space="preserve"> </w:t>
      </w:r>
      <w:r w:rsidRPr="00616AAA">
        <w:rPr>
          <w:rFonts w:ascii="GHEA Grapalat" w:eastAsiaTheme="minorHAnsi" w:hAnsi="GHEA Grapalat" w:cstheme="minorBidi"/>
        </w:rPr>
        <w:t xml:space="preserve">_____________________, включая </w:t>
      </w:r>
    </w:p>
    <w:p w14:paraId="4C6069D6" w14:textId="77777777" w:rsidR="00131F0B" w:rsidRPr="00616AAA" w:rsidRDefault="00131F0B" w:rsidP="00131F0B">
      <w:pPr>
        <w:pStyle w:val="af4"/>
        <w:shd w:val="clear" w:color="auto" w:fill="FFFFFF"/>
        <w:contextualSpacing/>
        <w:jc w:val="both"/>
        <w:rPr>
          <w:rFonts w:ascii="GHEA Grapalat" w:eastAsiaTheme="minorHAnsi" w:hAnsi="GHEA Grapalat" w:cstheme="minorBidi"/>
          <w:sz w:val="18"/>
          <w:szCs w:val="18"/>
        </w:rPr>
      </w:pPr>
      <w:r w:rsidRPr="00616AAA">
        <w:rPr>
          <w:rFonts w:eastAsiaTheme="minorHAnsi" w:cstheme="minorBidi"/>
        </w:rPr>
        <w:t xml:space="preserve">                                                                         </w:t>
      </w:r>
      <w:r w:rsidRPr="00616AAA">
        <w:rPr>
          <w:rFonts w:ascii="GHEA Grapalat" w:eastAsiaTheme="minorHAnsi" w:hAnsi="GHEA Grapalat" w:cstheme="minorBidi"/>
          <w:sz w:val="18"/>
          <w:szCs w:val="18"/>
        </w:rPr>
        <w:t>номер заключаемого договара</w:t>
      </w:r>
    </w:p>
    <w:p w14:paraId="29C920B1"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копии внесенных  в него изменений, дополнительных соглашений,</w:t>
      </w:r>
    </w:p>
    <w:p w14:paraId="23F7F9FF"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7B3E815A"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616AAA">
          <w:rPr>
            <w:rStyle w:val="a9"/>
            <w:rFonts w:ascii="GHEA Grapalat" w:hAnsi="GHEA Grapalat"/>
            <w:color w:val="auto"/>
            <w:sz w:val="20"/>
            <w:szCs w:val="20"/>
            <w:lang w:val="hy-AM"/>
          </w:rPr>
          <w:t>www.procurement.am</w:t>
        </w:r>
      </w:hyperlink>
      <w:r w:rsidRPr="00616AAA">
        <w:rPr>
          <w:rFonts w:ascii="GHEA Grapalat" w:eastAsiaTheme="minorHAnsi" w:hAnsi="GHEA Grapalat" w:cstheme="minorBidi"/>
        </w:rPr>
        <w:t xml:space="preserve"> .</w:t>
      </w:r>
    </w:p>
    <w:p w14:paraId="27F5521B"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095BABC1"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7.</w:t>
      </w:r>
      <w:r w:rsidRPr="00616AAA">
        <w:t xml:space="preserve"> </w:t>
      </w:r>
      <w:r w:rsidRPr="00616AAA">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1CD8CBB4"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p>
    <w:p w14:paraId="440B81E5"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8.</w:t>
      </w:r>
      <w:r w:rsidRPr="00616AAA">
        <w:t xml:space="preserve"> </w:t>
      </w:r>
      <w:r w:rsidRPr="00616AAA">
        <w:rPr>
          <w:rFonts w:ascii="GHEA Grapalat" w:eastAsiaTheme="minorHAnsi" w:hAnsi="GHEA Grapalat" w:cstheme="minorBidi"/>
        </w:rPr>
        <w:t>Лицо, выдающее гарантию, отклоняет требование бенефициара, если:</w:t>
      </w:r>
    </w:p>
    <w:p w14:paraId="08830F4D" w14:textId="77777777" w:rsidR="00131F0B" w:rsidRPr="00616AAA"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26EEC009"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2) требование представлено по истечении срока, установленного гарантией.</w:t>
      </w:r>
    </w:p>
    <w:p w14:paraId="3049E28D"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p>
    <w:p w14:paraId="1D85076D"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37AB006" w14:textId="77777777" w:rsidR="00131F0B" w:rsidRPr="00616AAA" w:rsidRDefault="00131F0B" w:rsidP="00131F0B">
      <w:pPr>
        <w:pStyle w:val="af4"/>
        <w:shd w:val="clear" w:color="auto" w:fill="FFFFFF"/>
        <w:spacing w:before="0" w:beforeAutospacing="0" w:after="0" w:afterAutospacing="0"/>
        <w:ind w:firstLine="375"/>
        <w:rPr>
          <w:rFonts w:ascii="GHEA Grapalat" w:eastAsiaTheme="minorHAnsi" w:hAnsi="GHEA Grapalat" w:cstheme="minorBidi"/>
        </w:rPr>
      </w:pPr>
      <w:r w:rsidRPr="00616AAA">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64BF9E55" w14:textId="77777777" w:rsidR="00131F0B"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616AAA">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62A2003" w14:textId="77777777"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rPr>
      </w:pPr>
      <w:r w:rsidRPr="00295C31">
        <w:rPr>
          <w:rFonts w:ascii="GHEA Grapalat" w:eastAsiaTheme="minorHAnsi" w:hAnsi="GHEA Grapalat" w:cstheme="minorBidi"/>
        </w:rPr>
        <w:t>12. В день предоставления гарантии лицо, выдающее гарантию, с официального адреса</w:t>
      </w:r>
      <w:r w:rsidRPr="00295C31">
        <w:rPr>
          <w:rFonts w:ascii="GHEA Grapalat" w:eastAsiaTheme="minorHAnsi" w:hAnsi="GHEA Grapalat" w:cstheme="minorBidi"/>
          <w:lang w:val="hy-AM"/>
        </w:rPr>
        <w:t xml:space="preserve"> </w:t>
      </w:r>
      <w:r w:rsidRPr="00295C3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391AD39B" w14:textId="77777777" w:rsidR="00131F0B" w:rsidRPr="00295C31"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sz w:val="16"/>
          <w:szCs w:val="16"/>
        </w:rPr>
      </w:pPr>
      <w:r w:rsidRPr="00295C31">
        <w:rPr>
          <w:rFonts w:ascii="GHEA Grapalat" w:eastAsiaTheme="minorHAnsi" w:hAnsi="GHEA Grapalat" w:cstheme="minorBidi"/>
        </w:rPr>
        <w:t xml:space="preserve">                                             </w:t>
      </w:r>
      <w:r w:rsidRPr="00295C31">
        <w:rPr>
          <w:rFonts w:ascii="GHEA Grapalat" w:eastAsiaTheme="minorHAnsi" w:hAnsi="GHEA Grapalat" w:cstheme="minorBidi"/>
          <w:sz w:val="16"/>
          <w:szCs w:val="16"/>
        </w:rPr>
        <w:t>код процедуры</w:t>
      </w:r>
    </w:p>
    <w:p w14:paraId="5534A3D8"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rPr>
      </w:pPr>
    </w:p>
    <w:p w14:paraId="5F7E7AB2"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295C31">
        <w:rPr>
          <w:rFonts w:ascii="GHEA Grapalat" w:hAnsi="GHEA Grapalat"/>
          <w:sz w:val="20"/>
          <w:szCs w:val="20"/>
          <w:lang w:val="hy-AM"/>
        </w:rPr>
        <w:lastRenderedPageBreak/>
        <w:t>Руководитель исполнительного органа</w:t>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1235E7B7"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14:paraId="39072448"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p>
    <w:p w14:paraId="6207BEF6" w14:textId="77777777" w:rsidR="00131F0B" w:rsidRPr="00295C31" w:rsidRDefault="00131F0B" w:rsidP="00131F0B">
      <w:pPr>
        <w:pStyle w:val="af4"/>
        <w:shd w:val="clear" w:color="auto" w:fill="FFFFFF"/>
        <w:spacing w:before="0" w:beforeAutospacing="0" w:after="0" w:afterAutospacing="0"/>
        <w:ind w:firstLine="375"/>
        <w:jc w:val="both"/>
        <w:rPr>
          <w:rFonts w:ascii="GHEA Grapalat" w:hAnsi="GHEA Grapalat"/>
          <w:sz w:val="20"/>
          <w:szCs w:val="20"/>
          <w:lang w:val="hy-AM"/>
        </w:rPr>
      </w:pP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r w:rsidRPr="00295C31">
        <w:rPr>
          <w:rFonts w:ascii="GHEA Grapalat" w:hAnsi="GHEA Grapalat"/>
          <w:sz w:val="20"/>
          <w:szCs w:val="20"/>
          <w:u w:val="single"/>
          <w:lang w:val="hy-AM"/>
        </w:rPr>
        <w:tab/>
      </w:r>
    </w:p>
    <w:p w14:paraId="5E35D748" w14:textId="77777777" w:rsidR="00131F0B" w:rsidRPr="00AA2E36" w:rsidRDefault="00131F0B" w:rsidP="00131F0B">
      <w:pPr>
        <w:pStyle w:val="af4"/>
        <w:shd w:val="clear" w:color="auto" w:fill="FFFFFF"/>
        <w:spacing w:before="0" w:beforeAutospacing="0" w:after="0" w:afterAutospacing="0"/>
        <w:rPr>
          <w:rFonts w:ascii="GHEA Grapalat" w:hAnsi="GHEA Grapalat" w:cs="Sylfaen"/>
          <w:vertAlign w:val="superscript"/>
        </w:rPr>
      </w:pPr>
      <w:r w:rsidRPr="00295C31">
        <w:rPr>
          <w:rFonts w:ascii="GHEA Grapalat" w:hAnsi="GHEA Grapalat" w:cs="Sylfaen"/>
          <w:vertAlign w:val="superscript"/>
          <w:lang w:val="hy-AM"/>
        </w:rPr>
        <w:t xml:space="preserve">                                                        </w:t>
      </w:r>
      <w:r w:rsidRPr="00295C31">
        <w:rPr>
          <w:rFonts w:ascii="GHEA Grapalat" w:hAnsi="GHEA Grapalat" w:cs="Sylfaen"/>
          <w:vertAlign w:val="superscript"/>
        </w:rPr>
        <w:t>число, месяц, год</w:t>
      </w:r>
    </w:p>
    <w:p w14:paraId="5290BEEB" w14:textId="77777777" w:rsidR="00131F0B" w:rsidRPr="00FC3A49" w:rsidRDefault="00131F0B" w:rsidP="00131F0B">
      <w:pPr>
        <w:pStyle w:val="af4"/>
        <w:shd w:val="clear" w:color="auto" w:fill="FFFFFF"/>
        <w:spacing w:before="0" w:beforeAutospacing="0" w:after="0" w:afterAutospacing="0"/>
        <w:ind w:firstLine="375"/>
        <w:jc w:val="both"/>
        <w:rPr>
          <w:rFonts w:ascii="GHEA Grapalat" w:eastAsiaTheme="minorHAnsi" w:hAnsi="GHEA Grapalat" w:cstheme="minorBidi"/>
          <w:color w:val="FF0000"/>
          <w:lang w:val="hy-AM"/>
        </w:rPr>
      </w:pPr>
    </w:p>
    <w:p w14:paraId="15F92E71" w14:textId="77777777" w:rsidR="00131F0B" w:rsidRPr="00FC3A49" w:rsidRDefault="00131F0B" w:rsidP="00131F0B">
      <w:pPr>
        <w:widowControl w:val="0"/>
        <w:spacing w:after="160"/>
        <w:ind w:left="567" w:right="565"/>
        <w:jc w:val="center"/>
        <w:rPr>
          <w:rFonts w:ascii="GHEA Grapalat" w:hAnsi="GHEA Grapalat"/>
          <w:b/>
          <w:color w:val="FF0000"/>
          <w:lang w:val="hy-AM"/>
        </w:rPr>
      </w:pPr>
    </w:p>
    <w:p w14:paraId="13775C33" w14:textId="77777777" w:rsidR="00131F0B" w:rsidRPr="00B138F3" w:rsidRDefault="00131F0B" w:rsidP="00131F0B">
      <w:pPr>
        <w:widowControl w:val="0"/>
        <w:spacing w:after="160"/>
        <w:ind w:left="567" w:right="565"/>
        <w:jc w:val="center"/>
        <w:rPr>
          <w:rFonts w:ascii="GHEA Grapalat" w:hAnsi="GHEA Grapalat"/>
          <w:b/>
        </w:rPr>
      </w:pPr>
    </w:p>
    <w:p w14:paraId="6518DE60" w14:textId="77777777" w:rsidR="00131F0B" w:rsidRDefault="00131F0B" w:rsidP="00131F0B">
      <w:pPr>
        <w:rPr>
          <w:rFonts w:ascii="GHEA Grapalat" w:hAnsi="GHEA Grapalat"/>
          <w:b/>
        </w:rPr>
      </w:pPr>
      <w:r>
        <w:rPr>
          <w:rFonts w:ascii="GHEA Grapalat" w:hAnsi="GHEA Grapalat"/>
          <w:b/>
        </w:rPr>
        <w:br w:type="page"/>
      </w:r>
    </w:p>
    <w:p w14:paraId="0617FE84"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618BC82C" w14:textId="77777777"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к Приглашению на открытый конкурс</w:t>
      </w:r>
      <w:r w:rsidRPr="00C95D0C">
        <w:rPr>
          <w:rFonts w:ascii="GHEA Grapalat" w:hAnsi="GHEA Grapalat" w:cs="Sylfaen"/>
          <w:b/>
          <w:sz w:val="24"/>
          <w:szCs w:val="24"/>
        </w:rPr>
        <w:br/>
      </w:r>
      <w:r>
        <w:rPr>
          <w:rFonts w:ascii="GHEA Grapalat" w:hAnsi="GHEA Grapalat"/>
          <w:b/>
          <w:sz w:val="24"/>
          <w:szCs w:val="24"/>
        </w:rPr>
        <w:t>под кодом "</w:t>
      </w:r>
      <w:r w:rsidR="002563FA">
        <w:rPr>
          <w:rFonts w:ascii="GHEA Grapalat" w:hAnsi="GHEA Grapalat"/>
          <w:b/>
          <w:sz w:val="24"/>
          <w:szCs w:val="24"/>
        </w:rPr>
        <w:t>ՀՀԿՈՏ-ՆՈՐ ԱՐՏԱՄԵՏ-ՄԴ-ԳՀԾՁԲ-23/17</w:t>
      </w:r>
      <w:r>
        <w:rPr>
          <w:rFonts w:ascii="GHEA Grapalat" w:hAnsi="GHEA Grapalat"/>
          <w:b/>
          <w:sz w:val="24"/>
          <w:szCs w:val="24"/>
        </w:rPr>
        <w:t>"</w:t>
      </w:r>
      <w:r>
        <w:rPr>
          <w:rStyle w:val="af6"/>
          <w:rFonts w:ascii="GHEA Grapalat" w:hAnsi="GHEA Grapalat"/>
          <w:b/>
          <w:sz w:val="24"/>
          <w:szCs w:val="24"/>
        </w:rPr>
        <w:footnoteReference w:customMarkFollows="1" w:id="26"/>
        <w:t>*</w:t>
      </w:r>
    </w:p>
    <w:p w14:paraId="4A8B1EFE" w14:textId="77777777" w:rsidR="003B2F27" w:rsidRPr="00AD29CE" w:rsidRDefault="003B2F27" w:rsidP="003B2F27">
      <w:pPr>
        <w:widowControl w:val="0"/>
        <w:spacing w:after="160" w:line="360" w:lineRule="auto"/>
        <w:jc w:val="right"/>
        <w:rPr>
          <w:rFonts w:ascii="GHEA Grapalat" w:hAnsi="GHEA Grapalat"/>
          <w:i/>
        </w:rPr>
      </w:pPr>
    </w:p>
    <w:p w14:paraId="5630DC66" w14:textId="77777777"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________________________ ДЛЯ НУЖД ГОСУДАРСТВА </w:t>
      </w:r>
    </w:p>
    <w:p w14:paraId="2B842500"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2B13D9E4" w14:textId="77777777" w:rsidTr="005B7138">
        <w:tc>
          <w:tcPr>
            <w:tcW w:w="4643" w:type="dxa"/>
          </w:tcPr>
          <w:p w14:paraId="078C32B7"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2882556C"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339AC882"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540B0468"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45B4FA2C"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14:paraId="4AEE5582"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45328CE"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755132BC"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47145693"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724A1E0A"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206F614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6BF33C73"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6D63044E"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0AA92059"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54A9B2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6A2DD537"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7B59A0D4"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387BDCE7"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02D65560"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w:t>
      </w:r>
      <w:r w:rsidR="00830C72" w:rsidRPr="00830C72">
        <w:rPr>
          <w:rFonts w:ascii="GHEA Grapalat" w:hAnsi="GHEA Grapalat"/>
          <w:i/>
          <w:sz w:val="20"/>
          <w:szCs w:val="20"/>
        </w:rPr>
        <w:lastRenderedPageBreak/>
        <w:t>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7395F3FA" w14:textId="77777777" w:rsidR="00830C72" w:rsidRDefault="00830C72">
      <w:pPr>
        <w:rPr>
          <w:rFonts w:ascii="GHEA Grapalat" w:hAnsi="GHEA Grapalat"/>
          <w:lang w:val="hy-AM"/>
        </w:rPr>
      </w:pPr>
    </w:p>
    <w:p w14:paraId="5ABDAF3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39F6AE76"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478FBF88"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70B39600"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48E76C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586FCF5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54731486"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5DE74E8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0DBCF9A0"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5C11B69"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w:t>
      </w:r>
      <w:r w:rsidRPr="00675CA2">
        <w:rPr>
          <w:rFonts w:ascii="GHEA Grapalat" w:hAnsi="GHEA Grapalat"/>
        </w:rPr>
        <w:lastRenderedPageBreak/>
        <w:t>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7C454C07"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27"/>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0982B44A"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764B2537"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3BDFA0D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0D2B6873"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 xml:space="preserve">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14:paraId="5552CAA9"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643588CA"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74CD8D96"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0CBDBC64"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5F0F668" w14:textId="77777777" w:rsidR="0034272D" w:rsidRDefault="0034272D" w:rsidP="003B2F27">
      <w:pPr>
        <w:widowControl w:val="0"/>
        <w:spacing w:after="160" w:line="336" w:lineRule="auto"/>
        <w:jc w:val="center"/>
        <w:rPr>
          <w:rFonts w:ascii="GHEA Grapalat" w:hAnsi="GHEA Grapalat"/>
          <w:b/>
        </w:rPr>
      </w:pPr>
    </w:p>
    <w:p w14:paraId="6829E8D1"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14:paraId="2AD58F7D"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28"/>
        <w:t>17</w:t>
      </w:r>
      <w:r>
        <w:rPr>
          <w:rFonts w:ascii="GHEA Grapalat" w:hAnsi="GHEA Grapalat"/>
        </w:rPr>
        <w:t>.</w:t>
      </w:r>
    </w:p>
    <w:p w14:paraId="5DEE8806"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22E53150"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14:paraId="4DA18974" w14:textId="77777777"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lastRenderedPageBreak/>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r w:rsidRPr="00844C3A">
        <w:rPr>
          <w:rFonts w:ascii="GHEA Grapalat" w:hAnsi="GHEA Grapalat"/>
        </w:rPr>
        <w:t xml:space="preserve">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AD2CE2">
        <w:rPr>
          <w:rStyle w:val="af6"/>
          <w:rFonts w:ascii="GHEA Grapalat" w:hAnsi="GHEA Grapalat"/>
        </w:rPr>
        <w:footnoteReference w:customMarkFollows="1" w:id="29"/>
        <w:t>18</w:t>
      </w:r>
      <w:r w:rsidRPr="00844C3A">
        <w:rPr>
          <w:rFonts w:ascii="GHEA Grapalat" w:hAnsi="GHEA Grapalat"/>
        </w:rPr>
        <w:t>.</w:t>
      </w:r>
    </w:p>
    <w:p w14:paraId="4922F43E"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5D00C4D7"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018C4F8A" w14:textId="77777777" w:rsidR="003B2F27" w:rsidRPr="00F146DC" w:rsidRDefault="0020572B"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4.3 </w:t>
      </w:r>
      <w:r w:rsidR="003B2F27">
        <w:rPr>
          <w:rFonts w:ascii="GHEA Grapalat" w:hAnsi="GHEA Grapalat"/>
          <w:sz w:val="24"/>
          <w:szCs w:val="24"/>
        </w:rPr>
        <w:t>В</w:t>
      </w:r>
      <w:r w:rsidR="003B2F27" w:rsidRPr="00F77167">
        <w:rPr>
          <w:rFonts w:ascii="GHEA Grapalat" w:hAnsi="GHEA Grapalat"/>
          <w:sz w:val="24"/>
          <w:szCs w:val="24"/>
        </w:rPr>
        <w:t xml:space="preserve"> случае </w:t>
      </w:r>
      <w:r w:rsidR="003B2F27">
        <w:rPr>
          <w:rFonts w:ascii="GHEA Grapalat" w:hAnsi="GHEA Grapalat"/>
          <w:sz w:val="24"/>
          <w:szCs w:val="24"/>
        </w:rPr>
        <w:t>закупок</w:t>
      </w:r>
      <w:r w:rsidR="003B2F27"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sidR="003B2F27">
        <w:rPr>
          <w:rFonts w:ascii="GHEA Grapalat" w:hAnsi="GHEA Grapalat"/>
          <w:sz w:val="24"/>
          <w:szCs w:val="24"/>
        </w:rPr>
        <w:t xml:space="preserve"> ВС</w:t>
      </w:r>
      <w:r w:rsidR="003B2F27" w:rsidRPr="00104AE5">
        <w:rPr>
          <w:rFonts w:ascii="GHEA Grapalat" w:hAnsi="GHEA Grapalat"/>
          <w:sz w:val="24"/>
          <w:szCs w:val="24"/>
        </w:rPr>
        <w:t>=</w:t>
      </w:r>
      <w:r w:rsidR="003B2F27" w:rsidRPr="00F146DC">
        <w:rPr>
          <w:rFonts w:ascii="GHEA Grapalat" w:hAnsi="GHEA Grapalat"/>
          <w:sz w:val="24"/>
          <w:szCs w:val="24"/>
        </w:rPr>
        <w:t xml:space="preserve"> </w:t>
      </w:r>
      <w:r w:rsidR="003B2F27" w:rsidRPr="00D87896">
        <w:rPr>
          <w:rFonts w:ascii="GHEA Grapalat" w:hAnsi="GHEA Grapalat"/>
          <w:sz w:val="24"/>
          <w:szCs w:val="24"/>
        </w:rPr>
        <w:t>ЦУ/СЦx</w:t>
      </w:r>
      <w:r w:rsidR="003B2F27">
        <w:rPr>
          <w:rFonts w:ascii="GHEA Grapalat" w:hAnsi="GHEA Grapalat"/>
          <w:sz w:val="24"/>
          <w:szCs w:val="24"/>
        </w:rPr>
        <w:t>У</w:t>
      </w:r>
      <w:r w:rsidR="003B2F27" w:rsidRPr="00D87896">
        <w:rPr>
          <w:rFonts w:ascii="GHEA Grapalat" w:hAnsi="GHEA Grapalat"/>
          <w:sz w:val="24"/>
          <w:szCs w:val="24"/>
        </w:rPr>
        <w:t>x</w:t>
      </w:r>
      <w:r w:rsidR="003B2F27">
        <w:rPr>
          <w:rFonts w:ascii="GHEA Grapalat" w:hAnsi="GHEA Grapalat"/>
          <w:sz w:val="24"/>
          <w:szCs w:val="24"/>
        </w:rPr>
        <w:t>К</w:t>
      </w:r>
    </w:p>
    <w:p w14:paraId="7ED41607"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 выплачиваемая за оказание отдельных видов услуг, установленных договором;</w:t>
      </w:r>
    </w:p>
    <w:p w14:paraId="295E13E4"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-итоговая цена, предложенная </w:t>
      </w:r>
      <w:r w:rsidR="008F050F">
        <w:rPr>
          <w:rFonts w:ascii="GHEA Grapalat" w:hAnsi="GHEA Grapalat"/>
          <w:sz w:val="24"/>
          <w:szCs w:val="24"/>
        </w:rPr>
        <w:t>ото</w:t>
      </w:r>
      <w:r w:rsidRPr="00F77167">
        <w:rPr>
          <w:rFonts w:ascii="GHEA Grapalat" w:hAnsi="GHEA Grapalat"/>
          <w:sz w:val="24"/>
          <w:szCs w:val="24"/>
        </w:rPr>
        <w:t>бранным участником:</w:t>
      </w:r>
    </w:p>
    <w:p w14:paraId="192DCEE6"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lastRenderedPageBreak/>
        <w:t>СЦ</w:t>
      </w:r>
      <w:r w:rsidRPr="00F77167">
        <w:rPr>
          <w:rFonts w:ascii="GHEA Grapalat" w:hAnsi="GHEA Grapalat"/>
          <w:sz w:val="24"/>
          <w:szCs w:val="24"/>
        </w:rPr>
        <w:t>- совокупность максимальных единиц цен, установленных для оказания услуги:</w:t>
      </w:r>
    </w:p>
    <w:p w14:paraId="0D670275" w14:textId="77777777" w:rsidR="003B2F27" w:rsidRPr="00F77167" w:rsidRDefault="003B2F27" w:rsidP="003B2F27">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 на максимальную единицу предоставленной услуги</w:t>
      </w:r>
    </w:p>
    <w:p w14:paraId="43D5FF1F" w14:textId="77777777" w:rsidR="003B2F27" w:rsidRPr="00CD3395" w:rsidRDefault="003B2F27" w:rsidP="003B2F27">
      <w:pPr>
        <w:widowControl w:val="0"/>
        <w:spacing w:after="160" w:line="360" w:lineRule="auto"/>
        <w:ind w:firstLine="720"/>
        <w:jc w:val="both"/>
        <w:rPr>
          <w:rFonts w:ascii="GHEA Grapalat" w:hAnsi="GHEA Grapalat" w:cs="Sylfaen"/>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r w:rsidR="005C3713">
        <w:rPr>
          <w:rStyle w:val="af6"/>
          <w:rFonts w:ascii="GHEA Grapalat" w:hAnsi="GHEA Grapalat" w:cs="Sylfaen"/>
        </w:rPr>
        <w:footnoteReference w:customMarkFollows="1" w:id="30"/>
        <w:t>19</w:t>
      </w:r>
    </w:p>
    <w:p w14:paraId="03A92015" w14:textId="77777777" w:rsidR="003B2F27" w:rsidRPr="00AD29CE" w:rsidRDefault="003B2F27" w:rsidP="003B2F27">
      <w:pPr>
        <w:widowControl w:val="0"/>
        <w:spacing w:after="160" w:line="360" w:lineRule="auto"/>
        <w:ind w:firstLine="720"/>
        <w:jc w:val="center"/>
        <w:rPr>
          <w:rFonts w:ascii="GHEA Grapalat" w:hAnsi="GHEA Grapalat" w:cs="Sylfaen"/>
        </w:rPr>
      </w:pPr>
    </w:p>
    <w:p w14:paraId="0A40749D" w14:textId="77777777" w:rsidR="00D932B2" w:rsidRDefault="00D932B2">
      <w:pPr>
        <w:rPr>
          <w:rFonts w:ascii="GHEA Grapalat" w:hAnsi="GHEA Grapalat"/>
          <w:b/>
        </w:rPr>
      </w:pPr>
      <w:r>
        <w:rPr>
          <w:rFonts w:ascii="GHEA Grapalat" w:hAnsi="GHEA Grapalat"/>
          <w:b/>
        </w:rPr>
        <w:br w:type="page"/>
      </w:r>
    </w:p>
    <w:p w14:paraId="65C65A3D"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14:paraId="0580C0A3"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376AE4F6"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31"/>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1ADE909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675E389D"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 xml:space="preserve">Предусмотренные пунктами 5.2 и 5.3 договора штраф и пеня </w:t>
      </w:r>
      <w:r w:rsidRPr="00AD29CE">
        <w:rPr>
          <w:rFonts w:ascii="GHEA Grapalat" w:hAnsi="GHEA Grapalat"/>
        </w:rPr>
        <w:lastRenderedPageBreak/>
        <w:t>исчисляются и зачитываются вместе с суммами, подлежащими уплате Исполнителю в результате предоставления услуги.</w:t>
      </w:r>
    </w:p>
    <w:p w14:paraId="24AEC29E"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5F6CEA3C"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7062DA88"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1B669256" w14:textId="77777777" w:rsidR="003B2F27" w:rsidRPr="00AD29CE" w:rsidRDefault="003B2F27" w:rsidP="003B2F27">
      <w:pPr>
        <w:widowControl w:val="0"/>
        <w:spacing w:after="160" w:line="360" w:lineRule="auto"/>
        <w:ind w:firstLine="720"/>
        <w:jc w:val="center"/>
        <w:rPr>
          <w:rFonts w:ascii="GHEA Grapalat" w:hAnsi="GHEA Grapalat" w:cs="Sylfaen"/>
        </w:rPr>
      </w:pPr>
    </w:p>
    <w:p w14:paraId="4908BBB1"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6F1555F5"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08F7DFC" w14:textId="77777777" w:rsidR="0043443E" w:rsidRPr="00E661BE" w:rsidRDefault="0043443E" w:rsidP="00810966">
      <w:pPr>
        <w:jc w:val="center"/>
        <w:rPr>
          <w:rFonts w:ascii="GHEA Grapalat" w:hAnsi="GHEA Grapalat"/>
          <w:b/>
        </w:rPr>
      </w:pPr>
    </w:p>
    <w:p w14:paraId="3BE0E844" w14:textId="77777777" w:rsidR="003B2F27" w:rsidRPr="00E661BE" w:rsidRDefault="003B2F27" w:rsidP="00810966">
      <w:pPr>
        <w:jc w:val="center"/>
        <w:rPr>
          <w:rFonts w:ascii="GHEA Grapalat" w:hAnsi="GHEA Grapalat"/>
          <w:b/>
        </w:rPr>
      </w:pPr>
      <w:r w:rsidRPr="00AD29CE">
        <w:rPr>
          <w:rFonts w:ascii="GHEA Grapalat" w:hAnsi="GHEA Grapalat"/>
          <w:b/>
        </w:rPr>
        <w:lastRenderedPageBreak/>
        <w:t>7. ИНЫЕ УСЛОВИЯ</w:t>
      </w:r>
    </w:p>
    <w:p w14:paraId="3E3B49A0" w14:textId="77777777" w:rsidR="0043443E" w:rsidRPr="00E661BE" w:rsidRDefault="0043443E" w:rsidP="00810966">
      <w:pPr>
        <w:jc w:val="center"/>
        <w:rPr>
          <w:rFonts w:ascii="GHEA Grapalat" w:hAnsi="GHEA Grapalat" w:cs="Sylfaen"/>
          <w:b/>
        </w:rPr>
      </w:pPr>
    </w:p>
    <w:p w14:paraId="03845F90"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14:paraId="0852C206"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32"/>
        <w:t>21</w:t>
      </w:r>
    </w:p>
    <w:p w14:paraId="69EA282F"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7148244"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8D659D2"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 xml:space="preserve">Споры в связи с договором подлежат рассмотрению в судах Республики </w:t>
      </w:r>
      <w:r w:rsidRPr="00AD29CE">
        <w:rPr>
          <w:rFonts w:ascii="GHEA Grapalat" w:hAnsi="GHEA Grapalat"/>
        </w:rPr>
        <w:lastRenderedPageBreak/>
        <w:t>Армения.</w:t>
      </w:r>
    </w:p>
    <w:p w14:paraId="6240B570"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677D75F5"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532323E6"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6251DF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58FBB71E"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4BACD5A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33"/>
        <w:t>22</w:t>
      </w:r>
      <w:r w:rsidRPr="00AD29CE">
        <w:rPr>
          <w:rFonts w:ascii="GHEA Grapalat" w:hAnsi="GHEA Grapalat"/>
        </w:rPr>
        <w:t>.</w:t>
      </w:r>
    </w:p>
    <w:p w14:paraId="408E87F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34"/>
        <w:t>23</w:t>
      </w:r>
      <w:r w:rsidRPr="00AD29CE">
        <w:rPr>
          <w:rFonts w:ascii="GHEA Grapalat" w:hAnsi="GHEA Grapalat"/>
        </w:rPr>
        <w:t>.</w:t>
      </w:r>
    </w:p>
    <w:p w14:paraId="3703166D"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w:t>
      </w:r>
      <w:r w:rsidRPr="00AD29CE">
        <w:rPr>
          <w:rFonts w:ascii="GHEA Grapalat" w:hAnsi="GHEA Grapalat"/>
        </w:rPr>
        <w:lastRenderedPageBreak/>
        <w:t xml:space="preserve">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C802B9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C141698"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19B3928C"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1909C9B9" w14:textId="77777777"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w:t>
      </w:r>
      <w:r w:rsidRPr="00AD29CE">
        <w:rPr>
          <w:rFonts w:ascii="GHEA Grapalat" w:hAnsi="GHEA Grapalat"/>
        </w:rPr>
        <w:lastRenderedPageBreak/>
        <w:t>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278C6EEA"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5187BD08"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5F6BB452" w14:textId="77777777"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41F19484"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w:t>
      </w:r>
      <w:r w:rsidRPr="00842146">
        <w:rPr>
          <w:rFonts w:ascii="GHEA Grapalat" w:hAnsi="GHEA Grapalat"/>
        </w:rPr>
        <w:t xml:space="preserve">предусматриваются. </w:t>
      </w:r>
      <w:r w:rsidR="00224C7B" w:rsidRPr="00224C7B">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w:t>
      </w:r>
      <w:r w:rsidR="00224C7B">
        <w:rPr>
          <w:rFonts w:ascii="GHEA Grapalat" w:hAnsi="GHEA Grapalat"/>
          <w:color w:val="000000" w:themeColor="text1"/>
        </w:rPr>
        <w:t>ных</w:t>
      </w:r>
      <w:r w:rsidR="00224C7B" w:rsidRPr="00224C7B">
        <w:rPr>
          <w:rFonts w:ascii="GHEA Grapalat" w:hAnsi="GHEA Grapalat"/>
          <w:color w:val="000000" w:themeColor="text1"/>
        </w:rPr>
        <w:t xml:space="preserve"> </w:t>
      </w:r>
      <w:r w:rsidR="00224C7B">
        <w:rPr>
          <w:rFonts w:ascii="GHEA Grapalat" w:hAnsi="GHEA Grapalat"/>
          <w:color w:val="000000" w:themeColor="text1"/>
        </w:rPr>
        <w:t>услуг</w:t>
      </w:r>
      <w:r w:rsidR="00224C7B" w:rsidRPr="00224C7B">
        <w:rPr>
          <w:rFonts w:ascii="GHEA Grapalat" w:hAnsi="GHEA Grapalat"/>
          <w:color w:val="000000" w:themeColor="text1"/>
        </w:rPr>
        <w:t>, установленного предыдущим соглашением.</w:t>
      </w:r>
      <w:r w:rsidR="00224C7B" w:rsidRPr="00681C1F">
        <w:rPr>
          <w:color w:val="000000" w:themeColor="text1"/>
        </w:rPr>
        <w:t xml:space="preserve"> </w:t>
      </w:r>
      <w:r w:rsidRPr="00842146">
        <w:rPr>
          <w:rFonts w:ascii="GHEA Grapalat" w:hAnsi="GHEA Grapalat"/>
        </w:rPr>
        <w:t xml:space="preserve">Если размер выделенных для исполнения договора финансовых </w:t>
      </w:r>
      <w:r w:rsidRPr="00842146">
        <w:rPr>
          <w:rFonts w:ascii="GHEA Grapalat" w:hAnsi="GHEA Grapalat"/>
        </w:rPr>
        <w:lastRenderedPageBreak/>
        <w:t xml:space="preserve">средств превышает </w:t>
      </w:r>
      <w:r w:rsidR="002B2DF0" w:rsidRPr="00842146">
        <w:rPr>
          <w:rFonts w:ascii="GHEA Grapalat" w:hAnsi="GHEA Grapalat"/>
        </w:rPr>
        <w:t>двадцатипя</w:t>
      </w:r>
      <w:r w:rsidRPr="00842146">
        <w:rPr>
          <w:rFonts w:ascii="GHEA Grapalat" w:hAnsi="GHEA Grapalat"/>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842146">
        <w:rPr>
          <w:rFonts w:ascii="GHEA Grapalat" w:hAnsi="GHEA Grapalat"/>
        </w:rPr>
        <w:t>й квалификации и</w:t>
      </w:r>
      <w:r w:rsidRPr="00842146">
        <w:rPr>
          <w:rFonts w:ascii="GHEA Grapalat" w:hAnsi="GHEA Grapalat"/>
        </w:rPr>
        <w:t xml:space="preserve"> договора заменяется гарантией или наличными деньгами, с учетом требований </w:t>
      </w:r>
      <w:r w:rsidR="00936F41" w:rsidRPr="00842146">
        <w:rPr>
          <w:rFonts w:ascii="GHEA Grapalat" w:hAnsi="GHEA Grapalat"/>
        </w:rPr>
        <w:t>абзаца "</w:t>
      </w:r>
      <w:r w:rsidR="00936F41">
        <w:rPr>
          <w:rFonts w:ascii="GHEA Grapalat" w:hAnsi="GHEA Grapalat"/>
        </w:rPr>
        <w:t>в</w:t>
      </w:r>
      <w:r w:rsidR="00936F41" w:rsidRPr="00842146">
        <w:rPr>
          <w:rFonts w:ascii="GHEA Grapalat" w:hAnsi="GHEA Grapalat"/>
        </w:rPr>
        <w:t xml:space="preserve">" </w:t>
      </w:r>
      <w:r w:rsidR="00936F41">
        <w:rPr>
          <w:rFonts w:ascii="GHEA Grapalat" w:hAnsi="GHEA Grapalat"/>
        </w:rPr>
        <w:t xml:space="preserve"> </w:t>
      </w:r>
      <w:r w:rsidR="00936F41" w:rsidRPr="00842146">
        <w:rPr>
          <w:rFonts w:ascii="GHEA Grapalat" w:hAnsi="GHEA Grapalat"/>
        </w:rPr>
        <w:t>подпункта 1</w:t>
      </w:r>
      <w:r w:rsidR="00936F41">
        <w:rPr>
          <w:rFonts w:ascii="GHEA Grapalat" w:hAnsi="GHEA Grapalat"/>
        </w:rPr>
        <w:t xml:space="preserve"> и </w:t>
      </w:r>
      <w:r w:rsidRPr="00842146">
        <w:rPr>
          <w:rFonts w:ascii="GHEA Grapalat" w:hAnsi="GHEA Grapalat"/>
        </w:rPr>
        <w:t>абзаца "б" подпункта 1</w:t>
      </w:r>
      <w:r w:rsidR="002C12AE" w:rsidRPr="00842146">
        <w:rPr>
          <w:rFonts w:ascii="GHEA Grapalat" w:hAnsi="GHEA Grapalat"/>
        </w:rPr>
        <w:t>7</w:t>
      </w:r>
      <w:r w:rsidRPr="00842146">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842146">
        <w:rPr>
          <w:rFonts w:ascii="GHEA Grapalat" w:hAnsi="GHEA Grapalat"/>
        </w:rPr>
        <w:t>й</w:t>
      </w:r>
      <w:r w:rsidRPr="00842146">
        <w:rPr>
          <w:rFonts w:ascii="GHEA Grapalat" w:hAnsi="GHEA Grapalat"/>
        </w:rPr>
        <w:t xml:space="preserve"> </w:t>
      </w:r>
      <w:r w:rsidR="00A15315" w:rsidRPr="00842146">
        <w:rPr>
          <w:rFonts w:ascii="GHEA Grapalat" w:hAnsi="GHEA Grapalat"/>
        </w:rPr>
        <w:t xml:space="preserve">квалификации и </w:t>
      </w:r>
      <w:r w:rsidRPr="00842146">
        <w:rPr>
          <w:rFonts w:ascii="GHEA Grapalat" w:hAnsi="GHEA Grapalat"/>
        </w:rPr>
        <w:t>договора представленн</w:t>
      </w:r>
      <w:r w:rsidR="00A27144" w:rsidRPr="00842146">
        <w:rPr>
          <w:rFonts w:ascii="GHEA Grapalat" w:hAnsi="GHEA Grapalat"/>
        </w:rPr>
        <w:t>ых</w:t>
      </w:r>
      <w:r w:rsidRPr="00842146">
        <w:rPr>
          <w:rFonts w:ascii="GHEA Grapalat" w:hAnsi="GHEA Grapalat"/>
        </w:rPr>
        <w:t xml:space="preserve"> в виде неустойки, также представляет Заказчику нов</w:t>
      </w:r>
      <w:r w:rsidR="00A15315" w:rsidRPr="00842146">
        <w:rPr>
          <w:rFonts w:ascii="GHEA Grapalat" w:hAnsi="GHEA Grapalat"/>
        </w:rPr>
        <w:t>ые</w:t>
      </w:r>
      <w:r w:rsidRPr="00842146">
        <w:rPr>
          <w:rFonts w:ascii="GHEA Grapalat" w:hAnsi="GHEA Grapalat"/>
        </w:rPr>
        <w:t xml:space="preserve"> обеспечени</w:t>
      </w:r>
      <w:r w:rsidR="00A15315" w:rsidRPr="00842146">
        <w:rPr>
          <w:rFonts w:ascii="GHEA Grapalat" w:hAnsi="GHEA Grapalat"/>
        </w:rPr>
        <w:t>я</w:t>
      </w:r>
      <w:r w:rsidRPr="00842146">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842146">
        <w:rPr>
          <w:rStyle w:val="af6"/>
          <w:rFonts w:ascii="GHEA Grapalat" w:hAnsi="GHEA Grapalat"/>
        </w:rPr>
        <w:footnoteReference w:customMarkFollows="1" w:id="35"/>
        <w:t>24</w:t>
      </w:r>
    </w:p>
    <w:p w14:paraId="6BDB66EA" w14:textId="77777777" w:rsidR="003B2F27" w:rsidRPr="00AD29CE" w:rsidRDefault="003B2F27" w:rsidP="003B2F27">
      <w:pPr>
        <w:widowControl w:val="0"/>
        <w:spacing w:after="160" w:line="360" w:lineRule="auto"/>
        <w:rPr>
          <w:rFonts w:ascii="GHEA Grapalat" w:hAnsi="GHEA Grapalat"/>
        </w:rPr>
      </w:pPr>
    </w:p>
    <w:p w14:paraId="5B080C7A"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37D52520" w14:textId="77777777" w:rsidTr="005B7138">
        <w:trPr>
          <w:jc w:val="center"/>
        </w:trPr>
        <w:tc>
          <w:tcPr>
            <w:tcW w:w="4536" w:type="dxa"/>
          </w:tcPr>
          <w:p w14:paraId="5ED38CB2"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74C96379"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6CFA1EDA"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527E81D0" w14:textId="77777777" w:rsidR="003B2F27" w:rsidRDefault="003B2F27" w:rsidP="005B7138">
            <w:pPr>
              <w:widowControl w:val="0"/>
              <w:spacing w:after="160" w:line="360" w:lineRule="auto"/>
              <w:jc w:val="center"/>
              <w:rPr>
                <w:rFonts w:ascii="GHEA Grapalat" w:hAnsi="GHEA Grapalat"/>
                <w:lang w:val="en-US"/>
              </w:rPr>
            </w:pPr>
          </w:p>
          <w:p w14:paraId="5A46E2B3"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6C73DA92"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3395024F"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7686607F"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C30D323" w14:textId="77777777" w:rsidR="003B2F27" w:rsidRDefault="003B2F27" w:rsidP="005B7138">
            <w:pPr>
              <w:widowControl w:val="0"/>
              <w:spacing w:after="160" w:line="360" w:lineRule="auto"/>
              <w:jc w:val="center"/>
              <w:rPr>
                <w:rFonts w:ascii="GHEA Grapalat" w:hAnsi="GHEA Grapalat"/>
                <w:lang w:val="en-US"/>
              </w:rPr>
            </w:pPr>
          </w:p>
          <w:p w14:paraId="1820A7E1"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06FE13EC" w14:textId="77777777" w:rsidR="003B2F27" w:rsidRPr="00AD29CE" w:rsidRDefault="003B2F27" w:rsidP="003B2F27">
      <w:pPr>
        <w:widowControl w:val="0"/>
        <w:spacing w:after="160" w:line="360" w:lineRule="auto"/>
        <w:ind w:firstLine="709"/>
        <w:jc w:val="center"/>
        <w:rPr>
          <w:rFonts w:ascii="GHEA Grapalat" w:hAnsi="GHEA Grapalat"/>
          <w:b/>
        </w:rPr>
      </w:pPr>
    </w:p>
    <w:p w14:paraId="5C4EE94C"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14:paraId="5A58FB06"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22A2FD08" w14:textId="77777777" w:rsidR="003B2F27" w:rsidRDefault="003B2F27" w:rsidP="003B2F27">
      <w:pPr>
        <w:rPr>
          <w:rFonts w:ascii="GHEA Grapalat" w:hAnsi="GHEA Grapalat"/>
        </w:rPr>
      </w:pPr>
      <w:r>
        <w:rPr>
          <w:rFonts w:ascii="GHEA Grapalat" w:hAnsi="GHEA Grapalat"/>
        </w:rPr>
        <w:br w:type="page"/>
      </w:r>
    </w:p>
    <w:p w14:paraId="61D1EC4D"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14:paraId="4D63425A"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73F5649D" w14:textId="77777777" w:rsidR="003B2F27" w:rsidRPr="00AD29CE" w:rsidRDefault="003B2F27" w:rsidP="003B2F27">
      <w:pPr>
        <w:widowControl w:val="0"/>
        <w:spacing w:after="160" w:line="360" w:lineRule="auto"/>
        <w:jc w:val="center"/>
        <w:rPr>
          <w:rFonts w:ascii="GHEA Grapalat" w:hAnsi="GHEA Grapalat"/>
        </w:rPr>
      </w:pPr>
    </w:p>
    <w:p w14:paraId="2821C6C9" w14:textId="77777777"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36"/>
        <w:t>*</w:t>
      </w:r>
    </w:p>
    <w:p w14:paraId="32D3C84A"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2141"/>
        <w:gridCol w:w="1606"/>
        <w:gridCol w:w="1270"/>
        <w:gridCol w:w="1465"/>
        <w:gridCol w:w="890"/>
        <w:gridCol w:w="858"/>
        <w:gridCol w:w="933"/>
      </w:tblGrid>
      <w:tr w:rsidR="003B2F27" w:rsidRPr="00E40AC8" w14:paraId="79907837" w14:textId="77777777" w:rsidTr="005B7138">
        <w:trPr>
          <w:trHeight w:val="422"/>
          <w:jc w:val="center"/>
        </w:trPr>
        <w:tc>
          <w:tcPr>
            <w:tcW w:w="11197" w:type="dxa"/>
            <w:gridSpan w:val="8"/>
          </w:tcPr>
          <w:p w14:paraId="01B78C5D"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14:paraId="4EBD7457" w14:textId="77777777" w:rsidTr="005B7138">
        <w:trPr>
          <w:trHeight w:val="247"/>
          <w:jc w:val="center"/>
        </w:trPr>
        <w:tc>
          <w:tcPr>
            <w:tcW w:w="2036" w:type="dxa"/>
            <w:vMerge w:val="restart"/>
            <w:vAlign w:val="center"/>
          </w:tcPr>
          <w:p w14:paraId="3660CB2C"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6" w:type="dxa"/>
            <w:vMerge w:val="restart"/>
            <w:vAlign w:val="center"/>
          </w:tcPr>
          <w:p w14:paraId="3A5F24D6"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592" w:type="dxa"/>
            <w:vMerge w:val="restart"/>
            <w:vAlign w:val="center"/>
          </w:tcPr>
          <w:p w14:paraId="6F14F50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2" w:type="dxa"/>
            <w:vMerge w:val="restart"/>
            <w:vAlign w:val="center"/>
          </w:tcPr>
          <w:p w14:paraId="12087B0A"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7" w:type="dxa"/>
            <w:vMerge w:val="restart"/>
            <w:vAlign w:val="center"/>
          </w:tcPr>
          <w:p w14:paraId="6A64E75A"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цена/драмов РА</w:t>
            </w:r>
          </w:p>
        </w:tc>
        <w:tc>
          <w:tcPr>
            <w:tcW w:w="891" w:type="dxa"/>
            <w:vMerge w:val="restart"/>
            <w:vAlign w:val="center"/>
          </w:tcPr>
          <w:p w14:paraId="3C0C54CB"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3" w:type="dxa"/>
            <w:gridSpan w:val="2"/>
            <w:vAlign w:val="center"/>
          </w:tcPr>
          <w:p w14:paraId="401DB534"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14:paraId="40F7786D" w14:textId="77777777" w:rsidTr="005B7138">
        <w:trPr>
          <w:trHeight w:val="501"/>
          <w:jc w:val="center"/>
        </w:trPr>
        <w:tc>
          <w:tcPr>
            <w:tcW w:w="2036" w:type="dxa"/>
            <w:vMerge/>
            <w:vAlign w:val="center"/>
          </w:tcPr>
          <w:p w14:paraId="55250F63" w14:textId="77777777" w:rsidR="003B2F27" w:rsidRPr="00E40AC8" w:rsidRDefault="003B2F27" w:rsidP="005B7138">
            <w:pPr>
              <w:widowControl w:val="0"/>
              <w:spacing w:after="120"/>
              <w:jc w:val="center"/>
              <w:rPr>
                <w:rFonts w:ascii="GHEA Grapalat" w:hAnsi="GHEA Grapalat"/>
                <w:sz w:val="20"/>
              </w:rPr>
            </w:pPr>
          </w:p>
        </w:tc>
        <w:tc>
          <w:tcPr>
            <w:tcW w:w="2146" w:type="dxa"/>
            <w:vMerge/>
            <w:vAlign w:val="center"/>
          </w:tcPr>
          <w:p w14:paraId="09CC2462" w14:textId="77777777" w:rsidR="003B2F27" w:rsidRPr="00E40AC8" w:rsidRDefault="003B2F27" w:rsidP="005B7138">
            <w:pPr>
              <w:widowControl w:val="0"/>
              <w:spacing w:after="120"/>
              <w:jc w:val="center"/>
              <w:rPr>
                <w:rFonts w:ascii="GHEA Grapalat" w:hAnsi="GHEA Grapalat"/>
                <w:sz w:val="20"/>
              </w:rPr>
            </w:pPr>
          </w:p>
        </w:tc>
        <w:tc>
          <w:tcPr>
            <w:tcW w:w="1592" w:type="dxa"/>
            <w:vMerge/>
            <w:vAlign w:val="center"/>
          </w:tcPr>
          <w:p w14:paraId="779C67CA" w14:textId="77777777" w:rsidR="003B2F27" w:rsidRPr="00E40AC8" w:rsidRDefault="003B2F27" w:rsidP="005B7138">
            <w:pPr>
              <w:widowControl w:val="0"/>
              <w:spacing w:after="120"/>
              <w:jc w:val="center"/>
              <w:rPr>
                <w:rFonts w:ascii="GHEA Grapalat" w:hAnsi="GHEA Grapalat"/>
                <w:sz w:val="20"/>
              </w:rPr>
            </w:pPr>
          </w:p>
        </w:tc>
        <w:tc>
          <w:tcPr>
            <w:tcW w:w="1272" w:type="dxa"/>
            <w:vMerge/>
            <w:vAlign w:val="center"/>
          </w:tcPr>
          <w:p w14:paraId="4646A652" w14:textId="77777777" w:rsidR="003B2F27" w:rsidRPr="00E40AC8" w:rsidRDefault="003B2F27" w:rsidP="005B7138">
            <w:pPr>
              <w:widowControl w:val="0"/>
              <w:spacing w:after="120"/>
              <w:jc w:val="center"/>
              <w:rPr>
                <w:rFonts w:ascii="GHEA Grapalat" w:hAnsi="GHEA Grapalat"/>
                <w:sz w:val="20"/>
              </w:rPr>
            </w:pPr>
          </w:p>
        </w:tc>
        <w:tc>
          <w:tcPr>
            <w:tcW w:w="1467" w:type="dxa"/>
            <w:vMerge/>
            <w:vAlign w:val="center"/>
          </w:tcPr>
          <w:p w14:paraId="1F676E09" w14:textId="77777777" w:rsidR="003B2F27" w:rsidRPr="00E40AC8" w:rsidRDefault="003B2F27" w:rsidP="005B7138">
            <w:pPr>
              <w:widowControl w:val="0"/>
              <w:spacing w:after="120"/>
              <w:jc w:val="center"/>
              <w:rPr>
                <w:rFonts w:ascii="GHEA Grapalat" w:hAnsi="GHEA Grapalat"/>
                <w:sz w:val="20"/>
              </w:rPr>
            </w:pPr>
          </w:p>
        </w:tc>
        <w:tc>
          <w:tcPr>
            <w:tcW w:w="891" w:type="dxa"/>
            <w:vMerge/>
            <w:vAlign w:val="center"/>
          </w:tcPr>
          <w:p w14:paraId="5DF5055E" w14:textId="77777777" w:rsidR="003B2F27" w:rsidRPr="00E40AC8" w:rsidRDefault="003B2F27" w:rsidP="005B7138">
            <w:pPr>
              <w:widowControl w:val="0"/>
              <w:spacing w:after="120"/>
              <w:jc w:val="center"/>
              <w:rPr>
                <w:rFonts w:ascii="GHEA Grapalat" w:hAnsi="GHEA Grapalat"/>
                <w:sz w:val="20"/>
              </w:rPr>
            </w:pPr>
          </w:p>
        </w:tc>
        <w:tc>
          <w:tcPr>
            <w:tcW w:w="858" w:type="dxa"/>
            <w:vAlign w:val="center"/>
          </w:tcPr>
          <w:p w14:paraId="1BDBC689" w14:textId="77777777"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5" w:type="dxa"/>
            <w:vAlign w:val="center"/>
          </w:tcPr>
          <w:p w14:paraId="595C3203" w14:textId="77777777"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37"/>
              <w:t>**</w:t>
            </w:r>
          </w:p>
        </w:tc>
      </w:tr>
      <w:tr w:rsidR="003B2F27" w:rsidRPr="00E40AC8" w14:paraId="6A8B708C" w14:textId="77777777" w:rsidTr="005B7138">
        <w:trPr>
          <w:trHeight w:val="277"/>
          <w:jc w:val="center"/>
        </w:trPr>
        <w:tc>
          <w:tcPr>
            <w:tcW w:w="2036" w:type="dxa"/>
          </w:tcPr>
          <w:p w14:paraId="70D3D78B" w14:textId="77777777" w:rsidR="003B2F27" w:rsidRPr="00E40AC8" w:rsidRDefault="003B2F27" w:rsidP="005B7138">
            <w:pPr>
              <w:widowControl w:val="0"/>
              <w:spacing w:after="120"/>
              <w:jc w:val="center"/>
              <w:rPr>
                <w:rFonts w:ascii="GHEA Grapalat" w:hAnsi="GHEA Grapalat"/>
                <w:sz w:val="20"/>
              </w:rPr>
            </w:pPr>
          </w:p>
        </w:tc>
        <w:tc>
          <w:tcPr>
            <w:tcW w:w="2146" w:type="dxa"/>
          </w:tcPr>
          <w:p w14:paraId="0A00E98F" w14:textId="77777777" w:rsidR="003B2F27" w:rsidRPr="00E40AC8" w:rsidRDefault="003B2F27" w:rsidP="005B7138">
            <w:pPr>
              <w:widowControl w:val="0"/>
              <w:spacing w:after="120"/>
              <w:jc w:val="center"/>
              <w:rPr>
                <w:rFonts w:ascii="GHEA Grapalat" w:hAnsi="GHEA Grapalat"/>
                <w:sz w:val="20"/>
              </w:rPr>
            </w:pPr>
          </w:p>
        </w:tc>
        <w:tc>
          <w:tcPr>
            <w:tcW w:w="1592" w:type="dxa"/>
          </w:tcPr>
          <w:p w14:paraId="600CC261" w14:textId="77777777" w:rsidR="003B2F27" w:rsidRPr="00E40AC8" w:rsidRDefault="003B2F27" w:rsidP="005B7138">
            <w:pPr>
              <w:widowControl w:val="0"/>
              <w:spacing w:after="120"/>
              <w:jc w:val="center"/>
              <w:rPr>
                <w:rFonts w:ascii="GHEA Grapalat" w:hAnsi="GHEA Grapalat"/>
                <w:sz w:val="20"/>
              </w:rPr>
            </w:pPr>
          </w:p>
        </w:tc>
        <w:tc>
          <w:tcPr>
            <w:tcW w:w="1272" w:type="dxa"/>
          </w:tcPr>
          <w:p w14:paraId="6489DC40" w14:textId="77777777" w:rsidR="003B2F27" w:rsidRPr="00E40AC8" w:rsidRDefault="003B2F27" w:rsidP="005B7138">
            <w:pPr>
              <w:widowControl w:val="0"/>
              <w:spacing w:after="120"/>
              <w:jc w:val="center"/>
              <w:rPr>
                <w:rFonts w:ascii="GHEA Grapalat" w:hAnsi="GHEA Grapalat"/>
                <w:sz w:val="20"/>
              </w:rPr>
            </w:pPr>
          </w:p>
        </w:tc>
        <w:tc>
          <w:tcPr>
            <w:tcW w:w="1467" w:type="dxa"/>
          </w:tcPr>
          <w:p w14:paraId="17D37B5D" w14:textId="77777777" w:rsidR="003B2F27" w:rsidRPr="00E40AC8" w:rsidRDefault="003B2F27" w:rsidP="005B7138">
            <w:pPr>
              <w:widowControl w:val="0"/>
              <w:spacing w:after="120"/>
              <w:jc w:val="center"/>
              <w:rPr>
                <w:rFonts w:ascii="GHEA Grapalat" w:hAnsi="GHEA Grapalat"/>
                <w:sz w:val="20"/>
              </w:rPr>
            </w:pPr>
          </w:p>
        </w:tc>
        <w:tc>
          <w:tcPr>
            <w:tcW w:w="891" w:type="dxa"/>
          </w:tcPr>
          <w:p w14:paraId="273058C8" w14:textId="77777777" w:rsidR="003B2F27" w:rsidRPr="00E40AC8" w:rsidRDefault="003B2F27" w:rsidP="005B7138">
            <w:pPr>
              <w:widowControl w:val="0"/>
              <w:spacing w:after="120"/>
              <w:jc w:val="center"/>
              <w:rPr>
                <w:rFonts w:ascii="GHEA Grapalat" w:hAnsi="GHEA Grapalat"/>
                <w:sz w:val="20"/>
              </w:rPr>
            </w:pPr>
          </w:p>
        </w:tc>
        <w:tc>
          <w:tcPr>
            <w:tcW w:w="858" w:type="dxa"/>
          </w:tcPr>
          <w:p w14:paraId="04CABAC4" w14:textId="77777777" w:rsidR="003B2F27" w:rsidRPr="00E40AC8" w:rsidRDefault="003B2F27" w:rsidP="005B7138">
            <w:pPr>
              <w:widowControl w:val="0"/>
              <w:spacing w:after="120"/>
              <w:jc w:val="center"/>
              <w:rPr>
                <w:rFonts w:ascii="GHEA Grapalat" w:hAnsi="GHEA Grapalat"/>
                <w:sz w:val="20"/>
              </w:rPr>
            </w:pPr>
          </w:p>
        </w:tc>
        <w:tc>
          <w:tcPr>
            <w:tcW w:w="935" w:type="dxa"/>
          </w:tcPr>
          <w:p w14:paraId="706B96F7" w14:textId="77777777" w:rsidR="003B2F27" w:rsidRPr="00E40AC8" w:rsidRDefault="003B2F27" w:rsidP="005B7138">
            <w:pPr>
              <w:widowControl w:val="0"/>
              <w:spacing w:after="120"/>
              <w:jc w:val="center"/>
              <w:rPr>
                <w:rFonts w:ascii="GHEA Grapalat" w:hAnsi="GHEA Grapalat"/>
                <w:sz w:val="20"/>
              </w:rPr>
            </w:pPr>
          </w:p>
        </w:tc>
      </w:tr>
      <w:tr w:rsidR="003B2F27" w:rsidRPr="00E40AC8" w14:paraId="34B58228" w14:textId="77777777" w:rsidTr="005B7138">
        <w:trPr>
          <w:trHeight w:val="439"/>
          <w:jc w:val="center"/>
        </w:trPr>
        <w:tc>
          <w:tcPr>
            <w:tcW w:w="2036" w:type="dxa"/>
          </w:tcPr>
          <w:p w14:paraId="02699D94" w14:textId="77777777" w:rsidR="003B2F27" w:rsidRPr="00E40AC8" w:rsidRDefault="003B2F27" w:rsidP="005B7138">
            <w:pPr>
              <w:widowControl w:val="0"/>
              <w:spacing w:after="120"/>
              <w:jc w:val="center"/>
              <w:rPr>
                <w:rFonts w:ascii="GHEA Grapalat" w:hAnsi="GHEA Grapalat"/>
                <w:sz w:val="20"/>
              </w:rPr>
            </w:pPr>
          </w:p>
        </w:tc>
        <w:tc>
          <w:tcPr>
            <w:tcW w:w="2146" w:type="dxa"/>
          </w:tcPr>
          <w:p w14:paraId="28CEEDC4" w14:textId="77777777" w:rsidR="003B2F27" w:rsidRPr="00E40AC8" w:rsidRDefault="003B2F27" w:rsidP="005B7138">
            <w:pPr>
              <w:widowControl w:val="0"/>
              <w:spacing w:after="120"/>
              <w:jc w:val="center"/>
              <w:rPr>
                <w:rFonts w:ascii="GHEA Grapalat" w:hAnsi="GHEA Grapalat"/>
                <w:sz w:val="20"/>
              </w:rPr>
            </w:pPr>
          </w:p>
        </w:tc>
        <w:tc>
          <w:tcPr>
            <w:tcW w:w="1592" w:type="dxa"/>
          </w:tcPr>
          <w:p w14:paraId="2584381F" w14:textId="77777777" w:rsidR="003B2F27" w:rsidRPr="00E40AC8" w:rsidRDefault="003B2F27" w:rsidP="005B7138">
            <w:pPr>
              <w:widowControl w:val="0"/>
              <w:spacing w:after="120"/>
              <w:jc w:val="center"/>
              <w:rPr>
                <w:rFonts w:ascii="GHEA Grapalat" w:hAnsi="GHEA Grapalat"/>
                <w:sz w:val="20"/>
              </w:rPr>
            </w:pPr>
          </w:p>
        </w:tc>
        <w:tc>
          <w:tcPr>
            <w:tcW w:w="1272" w:type="dxa"/>
          </w:tcPr>
          <w:p w14:paraId="5C69C56B" w14:textId="77777777" w:rsidR="003B2F27" w:rsidRPr="00E40AC8" w:rsidRDefault="003B2F27" w:rsidP="005B7138">
            <w:pPr>
              <w:widowControl w:val="0"/>
              <w:spacing w:after="120"/>
              <w:jc w:val="center"/>
              <w:rPr>
                <w:rFonts w:ascii="GHEA Grapalat" w:hAnsi="GHEA Grapalat"/>
                <w:sz w:val="20"/>
              </w:rPr>
            </w:pPr>
          </w:p>
        </w:tc>
        <w:tc>
          <w:tcPr>
            <w:tcW w:w="1467" w:type="dxa"/>
          </w:tcPr>
          <w:p w14:paraId="60C770A3" w14:textId="77777777" w:rsidR="003B2F27" w:rsidRPr="00E40AC8" w:rsidRDefault="003B2F27" w:rsidP="005B7138">
            <w:pPr>
              <w:widowControl w:val="0"/>
              <w:spacing w:after="120"/>
              <w:jc w:val="center"/>
              <w:rPr>
                <w:rFonts w:ascii="GHEA Grapalat" w:hAnsi="GHEA Grapalat"/>
                <w:sz w:val="20"/>
              </w:rPr>
            </w:pPr>
          </w:p>
        </w:tc>
        <w:tc>
          <w:tcPr>
            <w:tcW w:w="891" w:type="dxa"/>
          </w:tcPr>
          <w:p w14:paraId="5E390417" w14:textId="77777777" w:rsidR="003B2F27" w:rsidRPr="00E40AC8" w:rsidRDefault="003B2F27" w:rsidP="005B7138">
            <w:pPr>
              <w:widowControl w:val="0"/>
              <w:spacing w:after="120"/>
              <w:jc w:val="center"/>
              <w:rPr>
                <w:rFonts w:ascii="GHEA Grapalat" w:hAnsi="GHEA Grapalat"/>
                <w:sz w:val="20"/>
              </w:rPr>
            </w:pPr>
          </w:p>
        </w:tc>
        <w:tc>
          <w:tcPr>
            <w:tcW w:w="858" w:type="dxa"/>
          </w:tcPr>
          <w:p w14:paraId="4C5ECF41" w14:textId="77777777" w:rsidR="003B2F27" w:rsidRPr="00E40AC8" w:rsidRDefault="003B2F27" w:rsidP="005B7138">
            <w:pPr>
              <w:widowControl w:val="0"/>
              <w:spacing w:after="120"/>
              <w:jc w:val="center"/>
              <w:rPr>
                <w:rFonts w:ascii="GHEA Grapalat" w:hAnsi="GHEA Grapalat"/>
                <w:sz w:val="20"/>
              </w:rPr>
            </w:pPr>
          </w:p>
        </w:tc>
        <w:tc>
          <w:tcPr>
            <w:tcW w:w="935" w:type="dxa"/>
          </w:tcPr>
          <w:p w14:paraId="6C41D5D7" w14:textId="77777777" w:rsidR="003B2F27" w:rsidRPr="00E40AC8" w:rsidRDefault="003B2F27" w:rsidP="005B7138">
            <w:pPr>
              <w:widowControl w:val="0"/>
              <w:spacing w:after="120"/>
              <w:jc w:val="center"/>
              <w:rPr>
                <w:rFonts w:ascii="GHEA Grapalat" w:hAnsi="GHEA Grapalat"/>
                <w:sz w:val="20"/>
              </w:rPr>
            </w:pPr>
          </w:p>
        </w:tc>
      </w:tr>
    </w:tbl>
    <w:p w14:paraId="324F057C" w14:textId="77777777"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5ABD9E39" w14:textId="77777777" w:rsidTr="005B7138">
        <w:trPr>
          <w:jc w:val="center"/>
        </w:trPr>
        <w:tc>
          <w:tcPr>
            <w:tcW w:w="4536" w:type="dxa"/>
          </w:tcPr>
          <w:p w14:paraId="1C922E6E"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2F0BF745"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14:paraId="7919EC9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7295D3C9"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78EAC71E"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61E5C8E6"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47591B43"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14:paraId="4077AEE9"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4A7DE4C1"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376BCFF1" w14:textId="77777777"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14:paraId="3E152538"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14:paraId="4C41B8EC"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0601EF0" w14:textId="77777777" w:rsidR="003B2F27" w:rsidRPr="00AD29CE" w:rsidRDefault="003B2F27" w:rsidP="003B2F27">
      <w:pPr>
        <w:widowControl w:val="0"/>
        <w:tabs>
          <w:tab w:val="left" w:pos="9540"/>
        </w:tabs>
        <w:spacing w:after="160" w:line="360" w:lineRule="auto"/>
        <w:jc w:val="center"/>
        <w:rPr>
          <w:rFonts w:ascii="GHEA Grapalat" w:hAnsi="GHEA Grapalat"/>
        </w:rPr>
      </w:pPr>
    </w:p>
    <w:p w14:paraId="528F9190"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38"/>
        <w:t>*</w:t>
      </w:r>
    </w:p>
    <w:p w14:paraId="68D019E0"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82"/>
        <w:gridCol w:w="813"/>
        <w:gridCol w:w="563"/>
        <w:gridCol w:w="681"/>
        <w:gridCol w:w="582"/>
        <w:gridCol w:w="566"/>
        <w:gridCol w:w="601"/>
        <w:gridCol w:w="611"/>
        <w:gridCol w:w="871"/>
        <w:gridCol w:w="676"/>
        <w:gridCol w:w="643"/>
        <w:gridCol w:w="611"/>
        <w:gridCol w:w="666"/>
      </w:tblGrid>
      <w:tr w:rsidR="003B2F27" w:rsidRPr="00F412AC" w14:paraId="77B1A15A" w14:textId="77777777" w:rsidTr="005B7138">
        <w:trPr>
          <w:trHeight w:val="363"/>
          <w:jc w:val="center"/>
        </w:trPr>
        <w:tc>
          <w:tcPr>
            <w:tcW w:w="11627" w:type="dxa"/>
            <w:gridSpan w:val="16"/>
          </w:tcPr>
          <w:p w14:paraId="127D9B0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736BAF01" w14:textId="77777777" w:rsidTr="005B7138">
        <w:trPr>
          <w:trHeight w:val="1781"/>
          <w:jc w:val="center"/>
        </w:trPr>
        <w:tc>
          <w:tcPr>
            <w:tcW w:w="1006" w:type="dxa"/>
            <w:vAlign w:val="center"/>
          </w:tcPr>
          <w:p w14:paraId="7487E7E9"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1CD8DD58"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14:paraId="46B02AA5"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6F60E630" w14:textId="77777777"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39"/>
              <w:t>**</w:t>
            </w:r>
          </w:p>
        </w:tc>
      </w:tr>
      <w:tr w:rsidR="003B2F27" w:rsidRPr="00F412AC" w14:paraId="173FDF06" w14:textId="77777777" w:rsidTr="005B7138">
        <w:trPr>
          <w:trHeight w:val="742"/>
          <w:jc w:val="center"/>
        </w:trPr>
        <w:tc>
          <w:tcPr>
            <w:tcW w:w="1006" w:type="dxa"/>
          </w:tcPr>
          <w:p w14:paraId="0525A50A" w14:textId="77777777" w:rsidR="003B2F27" w:rsidRPr="00F412AC" w:rsidRDefault="003B2F27" w:rsidP="005B7138">
            <w:pPr>
              <w:widowControl w:val="0"/>
              <w:spacing w:after="120"/>
              <w:jc w:val="center"/>
              <w:rPr>
                <w:rFonts w:ascii="GHEA Grapalat" w:hAnsi="GHEA Grapalat"/>
                <w:sz w:val="16"/>
              </w:rPr>
            </w:pPr>
          </w:p>
        </w:tc>
        <w:tc>
          <w:tcPr>
            <w:tcW w:w="1212" w:type="dxa"/>
          </w:tcPr>
          <w:p w14:paraId="103924DC" w14:textId="77777777" w:rsidR="003B2F27" w:rsidRPr="00F412AC" w:rsidRDefault="003B2F27" w:rsidP="005B7138">
            <w:pPr>
              <w:widowControl w:val="0"/>
              <w:spacing w:after="120"/>
              <w:jc w:val="center"/>
              <w:rPr>
                <w:rFonts w:ascii="GHEA Grapalat" w:hAnsi="GHEA Grapalat"/>
                <w:sz w:val="16"/>
              </w:rPr>
            </w:pPr>
          </w:p>
        </w:tc>
        <w:tc>
          <w:tcPr>
            <w:tcW w:w="843" w:type="dxa"/>
          </w:tcPr>
          <w:p w14:paraId="7B47D68C"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0DFEB5C5" w14:textId="77777777"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813" w:type="dxa"/>
            <w:vAlign w:val="center"/>
          </w:tcPr>
          <w:p w14:paraId="7F8FF23F" w14:textId="77777777"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14:paraId="504D571E" w14:textId="77777777"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14:paraId="4213FA08" w14:textId="77777777"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14:paraId="136BE079" w14:textId="77777777"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14:paraId="2C8F3416" w14:textId="77777777"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14:paraId="0CCDF754" w14:textId="77777777"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14:paraId="549601FE" w14:textId="77777777"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14:paraId="19D75B1F" w14:textId="77777777"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14:paraId="75CF72AD" w14:textId="77777777"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14:paraId="326F3C74" w14:textId="77777777"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14:paraId="706EED4D" w14:textId="77777777"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14:paraId="6A92A7E5" w14:textId="77777777"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14:paraId="74987B2C" w14:textId="77777777" w:rsidTr="005B7138">
        <w:trPr>
          <w:trHeight w:val="363"/>
          <w:jc w:val="center"/>
        </w:trPr>
        <w:tc>
          <w:tcPr>
            <w:tcW w:w="1006" w:type="dxa"/>
          </w:tcPr>
          <w:p w14:paraId="085BB310" w14:textId="77777777" w:rsidR="003B2F27" w:rsidRPr="00F412AC" w:rsidRDefault="003B2F27" w:rsidP="005B7138">
            <w:pPr>
              <w:widowControl w:val="0"/>
              <w:spacing w:after="120"/>
              <w:jc w:val="center"/>
              <w:rPr>
                <w:rFonts w:ascii="GHEA Grapalat" w:hAnsi="GHEA Grapalat"/>
                <w:sz w:val="16"/>
              </w:rPr>
            </w:pPr>
          </w:p>
        </w:tc>
        <w:tc>
          <w:tcPr>
            <w:tcW w:w="1212" w:type="dxa"/>
          </w:tcPr>
          <w:p w14:paraId="40F12409" w14:textId="77777777" w:rsidR="003B2F27" w:rsidRPr="00F412AC" w:rsidRDefault="003B2F27" w:rsidP="005B7138">
            <w:pPr>
              <w:widowControl w:val="0"/>
              <w:spacing w:after="120"/>
              <w:jc w:val="center"/>
              <w:rPr>
                <w:rFonts w:ascii="GHEA Grapalat" w:hAnsi="GHEA Grapalat"/>
                <w:sz w:val="16"/>
              </w:rPr>
            </w:pPr>
          </w:p>
        </w:tc>
        <w:tc>
          <w:tcPr>
            <w:tcW w:w="843" w:type="dxa"/>
          </w:tcPr>
          <w:p w14:paraId="7E004216" w14:textId="77777777" w:rsidR="003B2F27" w:rsidRPr="00F412AC" w:rsidRDefault="003B2F27" w:rsidP="005B7138">
            <w:pPr>
              <w:widowControl w:val="0"/>
              <w:spacing w:after="120"/>
              <w:jc w:val="center"/>
              <w:rPr>
                <w:rFonts w:ascii="GHEA Grapalat" w:hAnsi="GHEA Grapalat"/>
                <w:sz w:val="16"/>
              </w:rPr>
            </w:pPr>
          </w:p>
        </w:tc>
        <w:tc>
          <w:tcPr>
            <w:tcW w:w="682" w:type="dxa"/>
            <w:vAlign w:val="center"/>
          </w:tcPr>
          <w:p w14:paraId="6AF43782"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813" w:type="dxa"/>
            <w:vAlign w:val="center"/>
          </w:tcPr>
          <w:p w14:paraId="36025742"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 %</w:t>
            </w:r>
          </w:p>
        </w:tc>
        <w:tc>
          <w:tcPr>
            <w:tcW w:w="563" w:type="dxa"/>
            <w:vAlign w:val="center"/>
          </w:tcPr>
          <w:p w14:paraId="12DA6183"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81" w:type="dxa"/>
            <w:vAlign w:val="center"/>
          </w:tcPr>
          <w:p w14:paraId="5EDB8C98"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82" w:type="dxa"/>
            <w:vAlign w:val="center"/>
          </w:tcPr>
          <w:p w14:paraId="27AD914A"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566" w:type="dxa"/>
            <w:vAlign w:val="center"/>
          </w:tcPr>
          <w:p w14:paraId="48AB9734"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14:paraId="79D47F21"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681DFBA3"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14:paraId="614B96B9"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14:paraId="2BE21060"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14:paraId="1A9AEC33"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14:paraId="44641248" w14:textId="77777777"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14:paraId="4E1E1F02" w14:textId="77777777"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14:paraId="18BA32F5" w14:textId="77777777" w:rsidR="003B2F27" w:rsidRPr="00AD29CE" w:rsidRDefault="003B2F27" w:rsidP="003B2F27">
      <w:pPr>
        <w:widowControl w:val="0"/>
        <w:spacing w:after="160" w:line="360" w:lineRule="auto"/>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14:paraId="32D6BA15" w14:textId="77777777" w:rsidTr="005B7138">
        <w:trPr>
          <w:jc w:val="center"/>
        </w:trPr>
        <w:tc>
          <w:tcPr>
            <w:tcW w:w="4536" w:type="dxa"/>
          </w:tcPr>
          <w:p w14:paraId="3A41B11A"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14:paraId="053412F5"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39C7F2A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6B5E776"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14:paraId="4B7D6312" w14:textId="77777777" w:rsidR="003B2F27" w:rsidRPr="00AD29CE" w:rsidRDefault="003B2F27" w:rsidP="005B7138">
            <w:pPr>
              <w:widowControl w:val="0"/>
              <w:spacing w:after="160" w:line="360" w:lineRule="auto"/>
              <w:jc w:val="center"/>
              <w:rPr>
                <w:rFonts w:ascii="GHEA Grapalat" w:hAnsi="GHEA Grapalat"/>
              </w:rPr>
            </w:pPr>
          </w:p>
        </w:tc>
        <w:tc>
          <w:tcPr>
            <w:tcW w:w="4343" w:type="dxa"/>
          </w:tcPr>
          <w:p w14:paraId="244E9523" w14:textId="77777777"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14:paraId="75BC3342" w14:textId="77777777"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14:paraId="5007591F" w14:textId="77777777"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14:paraId="44F2D4B3" w14:textId="77777777"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14:paraId="72AD9669" w14:textId="77777777"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2"/>
          <w:footnotePr>
            <w:pos w:val="beneathText"/>
          </w:footnotePr>
          <w:pgSz w:w="11907" w:h="16840" w:code="9"/>
          <w:pgMar w:top="1134" w:right="1418" w:bottom="1560" w:left="1418" w:header="561" w:footer="561" w:gutter="0"/>
          <w:cols w:space="720"/>
          <w:titlePg/>
          <w:docGrid w:linePitch="326"/>
        </w:sectPr>
      </w:pPr>
    </w:p>
    <w:p w14:paraId="087031B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5330A8E0"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CCB8054"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14:paraId="53A94728" w14:textId="77777777" w:rsidTr="005B7138">
        <w:trPr>
          <w:tblCellSpacing w:w="7" w:type="dxa"/>
          <w:jc w:val="center"/>
        </w:trPr>
        <w:tc>
          <w:tcPr>
            <w:tcW w:w="0" w:type="auto"/>
            <w:gridSpan w:val="2"/>
            <w:vAlign w:val="center"/>
          </w:tcPr>
          <w:p w14:paraId="7606E004"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00CD00ED"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4FD71565" w14:textId="77777777" w:rsidTr="005B7138">
        <w:trPr>
          <w:tblCellSpacing w:w="7" w:type="dxa"/>
          <w:jc w:val="center"/>
        </w:trPr>
        <w:tc>
          <w:tcPr>
            <w:tcW w:w="0" w:type="auto"/>
            <w:vAlign w:val="center"/>
          </w:tcPr>
          <w:p w14:paraId="201BB92E"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629BCB03"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0DC81FDD"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517B18B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7A70A7A7"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4EDCBD2F"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14:paraId="0552964F"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4C5D0D32"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28D00F5B"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50E9E7E1"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38718A11"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76CA7428"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095CAF11" w14:textId="77777777" w:rsidR="003B2F27" w:rsidRPr="00AD29CE" w:rsidRDefault="003B2F27" w:rsidP="003B2F27">
      <w:pPr>
        <w:widowControl w:val="0"/>
        <w:spacing w:after="160" w:line="360" w:lineRule="auto"/>
        <w:ind w:firstLine="375"/>
        <w:rPr>
          <w:rFonts w:ascii="GHEA Grapalat" w:hAnsi="GHEA Grapalat"/>
          <w:iCs/>
          <w:color w:val="000000"/>
        </w:rPr>
      </w:pPr>
    </w:p>
    <w:p w14:paraId="43B4DDD1"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0CAE6F13"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1AE7DEB5"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4C577F13"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53B2D404"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0E7C8EAC"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5B7A2191"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7766A3A5"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37A0E754"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7628CEC2" w14:textId="77777777" w:rsidTr="005B7138">
        <w:trPr>
          <w:jc w:val="center"/>
        </w:trPr>
        <w:tc>
          <w:tcPr>
            <w:tcW w:w="357" w:type="dxa"/>
            <w:vMerge w:val="restart"/>
            <w:vAlign w:val="center"/>
          </w:tcPr>
          <w:p w14:paraId="32D75B0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vAlign w:val="center"/>
          </w:tcPr>
          <w:p w14:paraId="0ACD044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50E9C023" w14:textId="77777777" w:rsidTr="005B7138">
        <w:trPr>
          <w:jc w:val="center"/>
        </w:trPr>
        <w:tc>
          <w:tcPr>
            <w:tcW w:w="357" w:type="dxa"/>
            <w:vMerge/>
          </w:tcPr>
          <w:p w14:paraId="1690DB9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vAlign w:val="center"/>
          </w:tcPr>
          <w:p w14:paraId="4E44238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vAlign w:val="center"/>
          </w:tcPr>
          <w:p w14:paraId="271350A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vAlign w:val="center"/>
          </w:tcPr>
          <w:p w14:paraId="2B08E38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vAlign w:val="center"/>
          </w:tcPr>
          <w:p w14:paraId="0F0D0D2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vAlign w:val="center"/>
          </w:tcPr>
          <w:p w14:paraId="02BF697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vAlign w:val="center"/>
          </w:tcPr>
          <w:p w14:paraId="043DC63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785952A0" w14:textId="77777777" w:rsidTr="005B7138">
        <w:trPr>
          <w:trHeight w:val="1105"/>
          <w:jc w:val="center"/>
        </w:trPr>
        <w:tc>
          <w:tcPr>
            <w:tcW w:w="357" w:type="dxa"/>
            <w:vMerge/>
            <w:tcBorders>
              <w:bottom w:val="single" w:sz="4" w:space="0" w:color="auto"/>
            </w:tcBorders>
          </w:tcPr>
          <w:p w14:paraId="327CEA3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vAlign w:val="center"/>
          </w:tcPr>
          <w:p w14:paraId="7D3296B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vAlign w:val="center"/>
          </w:tcPr>
          <w:p w14:paraId="18CD276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vAlign w:val="center"/>
          </w:tcPr>
          <w:p w14:paraId="116C649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vAlign w:val="center"/>
          </w:tcPr>
          <w:p w14:paraId="065AEE9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vAlign w:val="center"/>
          </w:tcPr>
          <w:p w14:paraId="697FB72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vAlign w:val="center"/>
          </w:tcPr>
          <w:p w14:paraId="63A211A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vAlign w:val="center"/>
          </w:tcPr>
          <w:p w14:paraId="5B8C469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vAlign w:val="center"/>
          </w:tcPr>
          <w:p w14:paraId="2F7D635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109572FD" w14:textId="77777777" w:rsidTr="005B7138">
        <w:trPr>
          <w:jc w:val="center"/>
        </w:trPr>
        <w:tc>
          <w:tcPr>
            <w:tcW w:w="357" w:type="dxa"/>
            <w:vAlign w:val="center"/>
          </w:tcPr>
          <w:p w14:paraId="15C3C9A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Align w:val="center"/>
          </w:tcPr>
          <w:p w14:paraId="131BB32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Align w:val="center"/>
          </w:tcPr>
          <w:p w14:paraId="28B4D4C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vAlign w:val="center"/>
          </w:tcPr>
          <w:p w14:paraId="3C54C36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vAlign w:val="center"/>
          </w:tcPr>
          <w:p w14:paraId="1AD9BEE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vAlign w:val="center"/>
          </w:tcPr>
          <w:p w14:paraId="2E7CA3D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vAlign w:val="center"/>
          </w:tcPr>
          <w:p w14:paraId="7EA7453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vAlign w:val="center"/>
          </w:tcPr>
          <w:p w14:paraId="7217AA2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Align w:val="center"/>
          </w:tcPr>
          <w:p w14:paraId="10E732D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21127CCE" w14:textId="77777777" w:rsidTr="005B7138">
        <w:trPr>
          <w:jc w:val="center"/>
        </w:trPr>
        <w:tc>
          <w:tcPr>
            <w:tcW w:w="357" w:type="dxa"/>
          </w:tcPr>
          <w:p w14:paraId="50691F7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tcPr>
          <w:p w14:paraId="6BE7E91F"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tcPr>
          <w:p w14:paraId="3AE7378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Pr>
          <w:p w14:paraId="534949C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tcPr>
          <w:p w14:paraId="3D9FF8B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tcPr>
          <w:p w14:paraId="3D15386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tcPr>
          <w:p w14:paraId="7221C2E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tcPr>
          <w:p w14:paraId="143ED89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tcPr>
          <w:p w14:paraId="4A079CA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5D4AAA26"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146E604E"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5936AA4F" w14:textId="77777777" w:rsidTr="005B7138">
        <w:trPr>
          <w:trHeight w:val="266"/>
          <w:tblCellSpacing w:w="7" w:type="dxa"/>
          <w:jc w:val="center"/>
        </w:trPr>
        <w:tc>
          <w:tcPr>
            <w:tcW w:w="0" w:type="auto"/>
            <w:vAlign w:val="center"/>
          </w:tcPr>
          <w:p w14:paraId="6971446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395A533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04A554DB" w14:textId="77777777" w:rsidTr="005B7138">
        <w:trPr>
          <w:trHeight w:val="473"/>
          <w:tblCellSpacing w:w="7" w:type="dxa"/>
          <w:jc w:val="center"/>
        </w:trPr>
        <w:tc>
          <w:tcPr>
            <w:tcW w:w="0" w:type="auto"/>
            <w:vAlign w:val="center"/>
          </w:tcPr>
          <w:p w14:paraId="21309049"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5F1C167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539693D1"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52B1A8CB"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50124ACC" w14:textId="77777777" w:rsidTr="005B7138">
        <w:trPr>
          <w:trHeight w:val="503"/>
          <w:tblCellSpacing w:w="7" w:type="dxa"/>
          <w:jc w:val="center"/>
        </w:trPr>
        <w:tc>
          <w:tcPr>
            <w:tcW w:w="0" w:type="auto"/>
            <w:vAlign w:val="center"/>
          </w:tcPr>
          <w:p w14:paraId="55B5189E"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1F7E550B"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4C915333"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7E319AF3"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20169C0B" w14:textId="77777777" w:rsidTr="005B7138">
        <w:trPr>
          <w:trHeight w:val="281"/>
          <w:tblCellSpacing w:w="7" w:type="dxa"/>
          <w:jc w:val="center"/>
        </w:trPr>
        <w:tc>
          <w:tcPr>
            <w:tcW w:w="0" w:type="auto"/>
            <w:vAlign w:val="center"/>
          </w:tcPr>
          <w:p w14:paraId="68CC4AF3"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00643A2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1E6D113D"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93B1EB6" w14:textId="77777777" w:rsidR="003B2F27" w:rsidRDefault="003B2F27" w:rsidP="003B2F27">
      <w:pPr>
        <w:rPr>
          <w:rFonts w:ascii="GHEA Grapalat" w:hAnsi="GHEA Grapalat"/>
        </w:rPr>
      </w:pPr>
      <w:r>
        <w:rPr>
          <w:rFonts w:ascii="GHEA Grapalat" w:hAnsi="GHEA Grapalat"/>
        </w:rPr>
        <w:br w:type="page"/>
      </w:r>
    </w:p>
    <w:p w14:paraId="4C1605E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03EC79C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2209B159" w14:textId="77777777" w:rsidR="003B2F27" w:rsidRPr="00AD29CE" w:rsidRDefault="003B2F27" w:rsidP="003B2F27">
      <w:pPr>
        <w:widowControl w:val="0"/>
        <w:spacing w:after="160" w:line="360" w:lineRule="auto"/>
        <w:rPr>
          <w:rFonts w:ascii="GHEA Grapalat" w:hAnsi="GHEA Grapalat"/>
        </w:rPr>
      </w:pPr>
    </w:p>
    <w:p w14:paraId="68E5712E"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4533E759"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33F21E9"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5804ED04"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50059894"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01BB55B6"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0AD3E8D5"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7E97F251"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26381470"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5074E387"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3687AC3F"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F499FE4"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1F703541"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DE7AC21"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0BC32D28"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9A80FB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48A14F7"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EB7BA8F"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97CBF6A"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1C81994" w14:textId="77777777" w:rsidR="003B2F27" w:rsidRPr="00AD29CE" w:rsidRDefault="003B2F27" w:rsidP="005B7138">
            <w:pPr>
              <w:widowControl w:val="0"/>
              <w:spacing w:after="120"/>
              <w:rPr>
                <w:rFonts w:ascii="GHEA Grapalat" w:hAnsi="GHEA Grapalat" w:cs="Sylfaen"/>
              </w:rPr>
            </w:pPr>
          </w:p>
        </w:tc>
      </w:tr>
      <w:tr w:rsidR="003B2F27" w:rsidRPr="00AD29CE" w14:paraId="3B62369B"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053052D"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5BFA40B9"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2A91EDF2" w14:textId="77777777" w:rsidR="003B2F27" w:rsidRPr="00AD29CE" w:rsidRDefault="003B2F27" w:rsidP="005B7138">
            <w:pPr>
              <w:widowControl w:val="0"/>
              <w:spacing w:after="120"/>
              <w:rPr>
                <w:rFonts w:ascii="GHEA Grapalat" w:hAnsi="GHEA Grapalat" w:cs="Sylfaen"/>
              </w:rPr>
            </w:pPr>
          </w:p>
        </w:tc>
      </w:tr>
    </w:tbl>
    <w:p w14:paraId="41D59C0B"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3AD033A1" w14:textId="77777777" w:rsidR="003B2F27" w:rsidRDefault="003B2F27" w:rsidP="003B2F27">
      <w:pPr>
        <w:rPr>
          <w:rFonts w:ascii="GHEA Grapalat" w:hAnsi="GHEA Grapalat" w:cs="Sylfaen"/>
        </w:rPr>
      </w:pPr>
      <w:r>
        <w:rPr>
          <w:rFonts w:ascii="GHEA Grapalat" w:hAnsi="GHEA Grapalat" w:cs="Sylfaen"/>
        </w:rPr>
        <w:br w:type="page"/>
      </w:r>
    </w:p>
    <w:p w14:paraId="605974F6"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62E8FA86"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3B44E064" w14:textId="77777777" w:rsidTr="005B7138">
        <w:tc>
          <w:tcPr>
            <w:tcW w:w="4785" w:type="dxa"/>
          </w:tcPr>
          <w:p w14:paraId="1EDFDBDF"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0D02B0CA"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5C614035"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19E90FF7"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028AB704" w14:textId="77777777" w:rsidTr="005B7138">
        <w:trPr>
          <w:tblCellSpacing w:w="7" w:type="dxa"/>
          <w:jc w:val="center"/>
        </w:trPr>
        <w:tc>
          <w:tcPr>
            <w:tcW w:w="0" w:type="auto"/>
            <w:vAlign w:val="center"/>
          </w:tcPr>
          <w:p w14:paraId="1D1640FD"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9C7DD9C"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038D9041"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8E3B459"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1E8FF5AB" w14:textId="77777777" w:rsidTr="005B7138">
        <w:trPr>
          <w:tblCellSpacing w:w="7" w:type="dxa"/>
          <w:jc w:val="center"/>
        </w:trPr>
        <w:tc>
          <w:tcPr>
            <w:tcW w:w="0" w:type="auto"/>
            <w:vAlign w:val="center"/>
          </w:tcPr>
          <w:p w14:paraId="1E9BD18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5AC1B695"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548645BF"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3E2EA580"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5EE2B85D" w14:textId="77777777" w:rsidTr="005B7138">
        <w:trPr>
          <w:tblCellSpacing w:w="7" w:type="dxa"/>
          <w:jc w:val="center"/>
        </w:trPr>
        <w:tc>
          <w:tcPr>
            <w:tcW w:w="0" w:type="auto"/>
            <w:vAlign w:val="center"/>
          </w:tcPr>
          <w:p w14:paraId="13D0769E"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3F63488A"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3AC7A6A5"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1850E022"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71B34A2C" w14:textId="77777777"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936E8" w14:textId="77777777" w:rsidR="00836306" w:rsidRDefault="00836306">
      <w:r>
        <w:separator/>
      </w:r>
    </w:p>
  </w:endnote>
  <w:endnote w:type="continuationSeparator" w:id="0">
    <w:p w14:paraId="2807660E" w14:textId="77777777" w:rsidR="00836306" w:rsidRDefault="0083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14:paraId="40333613" w14:textId="77777777" w:rsidR="00E3441C" w:rsidRPr="00305BEC" w:rsidRDefault="00E3441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D002EF">
          <w:rPr>
            <w:rFonts w:ascii="GHEA Grapalat" w:hAnsi="GHEA Grapalat"/>
            <w:noProof/>
            <w:sz w:val="24"/>
            <w:szCs w:val="24"/>
          </w:rPr>
          <w:t>3</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F0D2E" w14:textId="77777777" w:rsidR="00836306" w:rsidRDefault="00836306">
      <w:r>
        <w:separator/>
      </w:r>
    </w:p>
  </w:footnote>
  <w:footnote w:type="continuationSeparator" w:id="0">
    <w:p w14:paraId="4ED699AA" w14:textId="77777777" w:rsidR="00836306" w:rsidRDefault="00836306">
      <w:r>
        <w:continuationSeparator/>
      </w:r>
    </w:p>
  </w:footnote>
  <w:footnote w:id="1">
    <w:p w14:paraId="43E48CFB" w14:textId="77777777" w:rsidR="00E3441C" w:rsidRPr="002A607A" w:rsidRDefault="00E3441C" w:rsidP="007A5F50">
      <w:pPr>
        <w:pStyle w:val="af2"/>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TsDzB</w:t>
      </w:r>
      <w:r w:rsidRPr="00ED3BA4">
        <w:rPr>
          <w:rFonts w:ascii="GHEA Grapalat" w:hAnsi="GHEA Grapalat"/>
          <w:i/>
        </w:rPr>
        <w:t>", соответственно словами  "GH</w:t>
      </w:r>
      <w:r>
        <w:rPr>
          <w:rFonts w:ascii="GHEA Grapalat" w:hAnsi="GHEA Grapalat"/>
          <w:i/>
        </w:rPr>
        <w:t>TsDzB</w:t>
      </w:r>
      <w:r w:rsidRPr="00ED3BA4">
        <w:rPr>
          <w:rFonts w:ascii="GHEA Grapalat" w:hAnsi="GHEA Grapalat"/>
          <w:i/>
        </w:rPr>
        <w:t>" и "HMA</w:t>
      </w:r>
      <w:r>
        <w:rPr>
          <w:rFonts w:ascii="GHEA Grapalat" w:hAnsi="GHEA Grapalat"/>
          <w:i/>
        </w:rPr>
        <w:t>TsDzB</w:t>
      </w:r>
      <w:r w:rsidRPr="00ED3BA4">
        <w:rPr>
          <w:rFonts w:ascii="GHEA Grapalat" w:hAnsi="GHEA Grapalat"/>
          <w:i/>
        </w:rPr>
        <w:t>"</w:t>
      </w:r>
      <w:r>
        <w:rPr>
          <w:rFonts w:ascii="GHEA Grapalat" w:hAnsi="GHEA Grapalat"/>
          <w:i/>
          <w:lang w:val="hy-AM"/>
        </w:rPr>
        <w:t>.</w:t>
      </w:r>
    </w:p>
  </w:footnote>
  <w:footnote w:id="2">
    <w:p w14:paraId="32014024" w14:textId="77777777" w:rsidR="00E3441C" w:rsidRPr="00CC584E" w:rsidRDefault="00E3441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CC584E">
        <w:rPr>
          <w:i/>
          <w:sz w:val="20"/>
          <w:szCs w:val="20"/>
        </w:rPr>
        <w:footnoteRef/>
      </w:r>
      <w:r w:rsidRPr="00CC584E">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75067F70" w14:textId="77777777" w:rsidR="00E3441C" w:rsidRPr="00CC584E" w:rsidRDefault="00E3441C" w:rsidP="00541313">
      <w:pPr>
        <w:widowControl w:val="0"/>
        <w:ind w:firstLine="142"/>
        <w:jc w:val="both"/>
        <w:rPr>
          <w:rFonts w:ascii="GHEA Grapalat" w:hAnsi="GHEA Grapalat"/>
          <w:i/>
          <w:sz w:val="20"/>
          <w:szCs w:val="20"/>
        </w:rPr>
      </w:pPr>
      <w:r w:rsidRPr="00CC584E">
        <w:rPr>
          <w:rFonts w:ascii="GHEA Grapalat" w:hAnsi="GHEA Grapalat"/>
          <w:i/>
          <w:sz w:val="20"/>
          <w:szCs w:val="20"/>
        </w:rPr>
        <w:t>- процедура закупки организована на основании</w:t>
      </w:r>
      <w:ins w:id="1" w:author="Vardan" w:date="2022-10-30T19:17:00Z">
        <w:r>
          <w:rPr>
            <w:rFonts w:ascii="GHEA Grapalat" w:hAnsi="GHEA Grapalat"/>
            <w:i/>
            <w:sz w:val="20"/>
            <w:szCs w:val="20"/>
          </w:rPr>
          <w:t xml:space="preserve"> </w:t>
        </w:r>
      </w:ins>
      <w:r>
        <w:rPr>
          <w:rFonts w:ascii="GHEA Grapalat" w:hAnsi="GHEA Grapalat"/>
          <w:i/>
          <w:sz w:val="20"/>
          <w:szCs w:val="20"/>
        </w:rPr>
        <w:t>1-ого пункта</w:t>
      </w:r>
      <w:r w:rsidRPr="00CC584E">
        <w:rPr>
          <w:rFonts w:ascii="GHEA Grapalat" w:hAnsi="GHEA Grapalat"/>
          <w:i/>
          <w:sz w:val="20"/>
          <w:szCs w:val="20"/>
        </w:rPr>
        <w:t xml:space="preserve"> части 6 статьи 15 Закона РА "О закупках</w:t>
      </w:r>
      <w:r w:rsidRPr="00717193">
        <w:rPr>
          <w:rFonts w:ascii="GHEA Grapalat" w:hAnsi="GHEA Grapalat"/>
          <w:i/>
          <w:sz w:val="20"/>
          <w:szCs w:val="20"/>
        </w:rPr>
        <w:t>"</w:t>
      </w:r>
      <w:r w:rsidRPr="00CC584E">
        <w:rPr>
          <w:rFonts w:ascii="GHEA Grapalat" w:hAnsi="GHEA Grapalat"/>
          <w:i/>
          <w:sz w:val="20"/>
          <w:szCs w:val="20"/>
        </w:rPr>
        <w:t xml:space="preserve">, </w:t>
      </w:r>
    </w:p>
    <w:p w14:paraId="1553EE24" w14:textId="77777777" w:rsidR="00E3441C" w:rsidRPr="00CC584E" w:rsidRDefault="00E3441C" w:rsidP="00541313">
      <w:pPr>
        <w:widowControl w:val="0"/>
        <w:ind w:firstLine="142"/>
        <w:jc w:val="both"/>
        <w:rPr>
          <w:rFonts w:ascii="GHEA Grapalat" w:hAnsi="GHEA Grapalat"/>
          <w:i/>
          <w:sz w:val="20"/>
          <w:szCs w:val="20"/>
        </w:rPr>
      </w:pPr>
      <w:r w:rsidRPr="00CC584E">
        <w:rPr>
          <w:rFonts w:ascii="GHEA Grapalat" w:hAnsi="GHEA Grapalat"/>
          <w:i/>
          <w:sz w:val="20"/>
          <w:szCs w:val="20"/>
        </w:rPr>
        <w:t>-</w:t>
      </w:r>
      <w:r w:rsidRPr="00717193">
        <w:rPr>
          <w:rFonts w:ascii="GHEA Grapalat" w:hAnsi="GHEA Grapalat"/>
          <w:i/>
          <w:sz w:val="20"/>
          <w:szCs w:val="20"/>
        </w:rPr>
        <w:t xml:space="preserve">  запланированная (прогнозируемая) общая цена закупки </w:t>
      </w:r>
      <w:r w:rsidRPr="00CC584E">
        <w:rPr>
          <w:rFonts w:ascii="GHEA Grapalat" w:hAnsi="GHEA Grapalat"/>
          <w:i/>
          <w:sz w:val="20"/>
          <w:szCs w:val="20"/>
        </w:rPr>
        <w:t>услуги по заявке на закупку в рамках данной процедуры не превышает 25 млн. драмов РА</w:t>
      </w:r>
    </w:p>
    <w:p w14:paraId="4FE397B2" w14:textId="77777777" w:rsidR="00E3441C" w:rsidRPr="00CC584E" w:rsidRDefault="00E3441C" w:rsidP="00541313">
      <w:pPr>
        <w:widowControl w:val="0"/>
        <w:jc w:val="both"/>
        <w:rPr>
          <w:rFonts w:ascii="GHEA Grapalat" w:hAnsi="GHEA Grapalat"/>
          <w:i/>
          <w:sz w:val="20"/>
          <w:szCs w:val="20"/>
        </w:rPr>
      </w:pPr>
      <w:r w:rsidRPr="00CC584E">
        <w:rPr>
          <w:rFonts w:ascii="GHEA Grapalat" w:hAnsi="GHEA Grapalat"/>
          <w:i/>
          <w:sz w:val="20"/>
          <w:szCs w:val="20"/>
        </w:rPr>
        <w:t xml:space="preserve">  -</w:t>
      </w:r>
      <w:r w:rsidRPr="00717193">
        <w:rPr>
          <w:rFonts w:ascii="GHEA Grapalat" w:hAnsi="GHEA Grapalat"/>
          <w:i/>
          <w:sz w:val="20"/>
          <w:szCs w:val="20"/>
        </w:rPr>
        <w:t xml:space="preserve"> </w:t>
      </w:r>
      <w:r w:rsidRPr="00CC584E">
        <w:rPr>
          <w:rFonts w:ascii="GHEA Grapalat" w:hAnsi="GHEA Grapalat"/>
          <w:i/>
          <w:sz w:val="20"/>
          <w:szCs w:val="20"/>
        </w:rPr>
        <w:t>закупка осуществляется в форме закупки у одного лица, обусловленная безотлагательностью.</w:t>
      </w:r>
    </w:p>
    <w:p w14:paraId="693F5F7A" w14:textId="77777777" w:rsidR="00E3441C" w:rsidRPr="00D3436F" w:rsidRDefault="00E3441C" w:rsidP="00541313">
      <w:pPr>
        <w:widowControl w:val="0"/>
        <w:ind w:firstLine="142"/>
        <w:jc w:val="both"/>
        <w:rPr>
          <w:rFonts w:ascii="GHEA Grapalat" w:hAnsi="GHEA Grapalat"/>
          <w:i/>
          <w:sz w:val="20"/>
          <w:szCs w:val="20"/>
        </w:rPr>
      </w:pPr>
      <w:r w:rsidRPr="00CC584E">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3F3EC707" w14:textId="77777777" w:rsidR="00E3441C" w:rsidRPr="008842CE" w:rsidRDefault="00E3441C" w:rsidP="001831C4">
      <w:pPr>
        <w:pStyle w:val="af2"/>
        <w:widowControl w:val="0"/>
        <w:jc w:val="both"/>
        <w:rPr>
          <w:rFonts w:ascii="GHEA Grapalat" w:hAnsi="GHEA Grapalat"/>
          <w:lang w:val="af-ZA"/>
        </w:rPr>
      </w:pPr>
    </w:p>
    <w:p w14:paraId="66662D1C" w14:textId="77777777" w:rsidR="00E3441C" w:rsidRPr="008842CE" w:rsidRDefault="00E3441C" w:rsidP="008842CE">
      <w:pPr>
        <w:pStyle w:val="af2"/>
        <w:widowControl w:val="0"/>
        <w:jc w:val="both"/>
        <w:rPr>
          <w:rFonts w:ascii="GHEA Grapalat" w:hAnsi="GHEA Grapalat"/>
          <w:lang w:val="af-ZA"/>
        </w:rPr>
      </w:pPr>
    </w:p>
  </w:footnote>
  <w:footnote w:id="3">
    <w:p w14:paraId="78DD75A4" w14:textId="77777777" w:rsidR="00E3441C" w:rsidRPr="00617E69" w:rsidRDefault="00E3441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62F7190D" w14:textId="77777777" w:rsidR="00E3441C" w:rsidRPr="00CD6B60" w:rsidRDefault="00E3441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C88E6F5" w14:textId="77777777" w:rsidR="00E3441C" w:rsidRPr="001115E9" w:rsidRDefault="00E3441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6B1119AC" w14:textId="77777777" w:rsidR="00E3441C" w:rsidRPr="00CD6B60" w:rsidRDefault="00E3441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4">
    <w:p w14:paraId="0A12BF11" w14:textId="77777777" w:rsidR="00E3441C" w:rsidRDefault="00E3441C"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0C38B217" w14:textId="77777777" w:rsidR="00E3441C" w:rsidRDefault="00E3441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7614D7B2" w14:textId="77777777" w:rsidR="00E3441C" w:rsidRPr="009E2596" w:rsidRDefault="00E3441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18A3C279" w14:textId="77777777" w:rsidR="00E3441C" w:rsidRPr="00C24DBE" w:rsidRDefault="00E3441C" w:rsidP="008D64EE">
      <w:pPr>
        <w:pStyle w:val="af2"/>
        <w:widowControl w:val="0"/>
        <w:jc w:val="both"/>
        <w:rPr>
          <w:rFonts w:ascii="GHEA Grapalat" w:hAnsi="GHEA Grapalat"/>
          <w:i/>
          <w:lang w:val="hy-AM"/>
        </w:rPr>
      </w:pPr>
      <w:r w:rsidRPr="005838BB">
        <w:rPr>
          <w:rFonts w:ascii="GHEA Grapalat" w:hAnsi="GHEA Grapalat"/>
          <w:i/>
          <w:vertAlign w:val="superscript"/>
          <w:lang w:val="hy-AM"/>
        </w:rPr>
        <w:t>6.1</w:t>
      </w:r>
      <w:r w:rsidRPr="005838BB">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838BB">
        <w:rPr>
          <w:rFonts w:ascii="GHEA Grapalat" w:hAnsi="GHEA Grapalat"/>
          <w:i/>
          <w:lang w:val="hy-AM"/>
        </w:rPr>
        <w:t>.</w:t>
      </w:r>
    </w:p>
    <w:p w14:paraId="5D686AB5" w14:textId="77777777" w:rsidR="00E3441C" w:rsidRPr="005838BB" w:rsidRDefault="00E3441C" w:rsidP="00AF1F59">
      <w:pPr>
        <w:pStyle w:val="af2"/>
        <w:jc w:val="both"/>
        <w:rPr>
          <w:rFonts w:asciiTheme="minorHAnsi" w:hAnsiTheme="minorHAnsi"/>
        </w:rPr>
      </w:pPr>
    </w:p>
    <w:p w14:paraId="09D277ED" w14:textId="77777777" w:rsidR="00E3441C" w:rsidRPr="00D3436F" w:rsidRDefault="00E3441C"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A4F6E3A" w14:textId="77777777" w:rsidR="00E3441C" w:rsidRPr="000811C1" w:rsidRDefault="00E3441C">
      <w:pPr>
        <w:pStyle w:val="af2"/>
        <w:rPr>
          <w:rFonts w:asciiTheme="minorHAnsi" w:hAnsiTheme="minorHAnsi"/>
        </w:rPr>
      </w:pPr>
    </w:p>
  </w:footnote>
  <w:footnote w:id="6">
    <w:p w14:paraId="04448A94" w14:textId="77777777" w:rsidR="00E3441C" w:rsidRDefault="00E3441C" w:rsidP="00B351F5">
      <w:pPr>
        <w:pStyle w:val="af2"/>
        <w:rPr>
          <w:ins w:id="2" w:author="Vardan" w:date="2022-10-30T19:26:00Z"/>
          <w:rFonts w:ascii="GHEA Grapalat" w:hAnsi="GHEA Grapalat"/>
          <w:i/>
        </w:rPr>
      </w:pPr>
      <w:r>
        <w:rPr>
          <w:rStyle w:val="af6"/>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r>
        <w:rPr>
          <w:rFonts w:ascii="GHEA Grapalat" w:hAnsi="GHEA Grapalat"/>
          <w:i/>
        </w:rPr>
        <w:t>.</w:t>
      </w:r>
    </w:p>
    <w:p w14:paraId="54850BA2" w14:textId="77777777" w:rsidR="00E3441C" w:rsidRPr="0093507A" w:rsidRDefault="00E3441C" w:rsidP="00CB2961">
      <w:pPr>
        <w:pStyle w:val="af2"/>
        <w:rPr>
          <w:rFonts w:ascii="GHEA Grapalat" w:hAnsi="GHEA Grapalat"/>
          <w:i/>
        </w:rPr>
      </w:pPr>
      <w:r w:rsidRPr="0093507A">
        <w:rPr>
          <w:rFonts w:ascii="GHEA Grapalat" w:hAnsi="GHEA Grapalat"/>
          <w:i/>
        </w:rPr>
        <w:t>8.1П</w:t>
      </w:r>
      <w:r>
        <w:rPr>
          <w:rFonts w:ascii="GHEA Grapalat" w:hAnsi="GHEA Grapalat"/>
          <w:i/>
        </w:rPr>
        <w:t>редп</w:t>
      </w:r>
      <w:r w:rsidRPr="0093507A">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14:paraId="0F1C24B7" w14:textId="77777777" w:rsidR="00E3441C" w:rsidRPr="0093507A" w:rsidRDefault="00E3441C" w:rsidP="00814D5C">
      <w:pPr>
        <w:pStyle w:val="af2"/>
        <w:jc w:val="both"/>
        <w:rPr>
          <w:rFonts w:ascii="GHEA Grapalat" w:hAnsi="GHEA Grapalat"/>
          <w:i/>
        </w:rPr>
      </w:pPr>
      <w:r w:rsidRPr="0093507A">
        <w:rPr>
          <w:rFonts w:ascii="GHEA Grapalat" w:hAnsi="GHEA Grapalat"/>
          <w:i/>
        </w:rPr>
        <w:t>8.2.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 закупаемо</w:t>
      </w:r>
      <w:r>
        <w:rPr>
          <w:rFonts w:ascii="GHEA Grapalat" w:hAnsi="GHEA Grapalat"/>
          <w:i/>
        </w:rPr>
        <w:t>й</w:t>
      </w:r>
      <w:r w:rsidRPr="0093507A">
        <w:rPr>
          <w:rFonts w:ascii="GHEA Grapalat" w:hAnsi="GHEA Grapalat"/>
          <w:i/>
        </w:rPr>
        <w:t xml:space="preserve"> в рамках данной процедуры </w:t>
      </w:r>
      <w:r>
        <w:rPr>
          <w:rFonts w:ascii="GHEA Grapalat" w:hAnsi="GHEA Grapalat"/>
          <w:i/>
        </w:rPr>
        <w:t>услуги</w:t>
      </w:r>
      <w:r w:rsidRPr="0093507A">
        <w:rPr>
          <w:rFonts w:ascii="GHEA Grapalat" w:hAnsi="GHEA Grapalat"/>
          <w:i/>
        </w:rPr>
        <w:t xml:space="preserve"> превышает 25 млн. драмов РА, то в пункте 7.4 слова &lt;&lt;</w:t>
      </w:r>
      <w:r w:rsidRPr="002A3375">
        <w:rPr>
          <w:rFonts w:ascii="GHEA Grapalat" w:hAnsi="GHEA Grapalat"/>
          <w:i/>
        </w:rPr>
        <w:t>90</w:t>
      </w:r>
      <w:r w:rsidRPr="0093507A">
        <w:rPr>
          <w:rFonts w:ascii="GHEA Grapalat" w:hAnsi="GHEA Grapalat"/>
          <w:i/>
        </w:rPr>
        <w:t> </w:t>
      </w:r>
      <w:r w:rsidRPr="002A3375">
        <w:rPr>
          <w:rFonts w:ascii="GHEA Grapalat" w:hAnsi="GHEA Grapalat"/>
          <w:i/>
        </w:rPr>
        <w:t>(девяноста) рабочих дней</w:t>
      </w:r>
      <w:r w:rsidRPr="0093507A">
        <w:rPr>
          <w:rFonts w:ascii="GHEA Grapalat" w:hAnsi="GHEA Grapalat"/>
          <w:i/>
        </w:rPr>
        <w:t>&gt;&gt;</w:t>
      </w:r>
      <w:r w:rsidRPr="002A3375">
        <w:rPr>
          <w:rFonts w:ascii="GHEA Grapalat" w:hAnsi="GHEA Grapalat"/>
          <w:i/>
        </w:rPr>
        <w:t xml:space="preserve"> заменяются  словами</w:t>
      </w:r>
      <w:r w:rsidRPr="0093507A">
        <w:rPr>
          <w:rFonts w:ascii="GHEA Grapalat" w:hAnsi="GHEA Grapalat"/>
          <w:i/>
        </w:rPr>
        <w:t xml:space="preserve"> &lt;&lt; 120 (сто двадцати) рабочих дней&gt;&gt;</w:t>
      </w:r>
      <w:r>
        <w:rPr>
          <w:rFonts w:ascii="GHEA Grapalat" w:hAnsi="GHEA Grapalat"/>
          <w:i/>
        </w:rPr>
        <w:t>.</w:t>
      </w:r>
    </w:p>
    <w:p w14:paraId="45B9324F" w14:textId="77777777" w:rsidR="00E3441C" w:rsidRPr="002C2499" w:rsidRDefault="00E3441C" w:rsidP="00814D5C">
      <w:pPr>
        <w:pStyle w:val="af2"/>
        <w:jc w:val="both"/>
      </w:pPr>
    </w:p>
    <w:p w14:paraId="6CCBD285" w14:textId="77777777" w:rsidR="00E3441C" w:rsidRPr="000811C1" w:rsidRDefault="00E3441C">
      <w:pPr>
        <w:pStyle w:val="af2"/>
        <w:rPr>
          <w:rFonts w:asciiTheme="minorHAnsi" w:hAnsiTheme="minorHAnsi"/>
        </w:rPr>
      </w:pPr>
    </w:p>
  </w:footnote>
  <w:footnote w:id="7">
    <w:p w14:paraId="62581FA4" w14:textId="77777777" w:rsidR="00E3441C" w:rsidRPr="00FE2AA4" w:rsidRDefault="00E3441C">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8">
    <w:p w14:paraId="69C2C2FF" w14:textId="77777777" w:rsidR="00E3441C" w:rsidRPr="008842CE" w:rsidRDefault="00E3441C"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6FBFAA78" w14:textId="77777777" w:rsidR="00E3441C" w:rsidRPr="000811C1" w:rsidRDefault="00E3441C">
      <w:pPr>
        <w:pStyle w:val="af2"/>
        <w:rPr>
          <w:lang w:val="af-ZA"/>
        </w:rPr>
      </w:pPr>
    </w:p>
  </w:footnote>
  <w:footnote w:id="9">
    <w:p w14:paraId="26FBA4C6" w14:textId="77777777" w:rsidR="00E3441C" w:rsidRPr="00503411" w:rsidRDefault="00E3441C" w:rsidP="00CD2651">
      <w:pPr>
        <w:pStyle w:val="af2"/>
        <w:jc w:val="both"/>
        <w:rPr>
          <w:rFonts w:ascii="GHEA Grapalat" w:hAnsi="GHEA Grapalat"/>
          <w:i/>
        </w:rPr>
      </w:pPr>
      <w:r>
        <w:rPr>
          <w:rStyle w:val="af6"/>
        </w:rPr>
        <w:t>11</w:t>
      </w:r>
      <w:r>
        <w:t xml:space="preserve"> </w:t>
      </w:r>
      <w:r w:rsidRPr="00BF1257">
        <w:rPr>
          <w:rFonts w:ascii="GHEA Grapalat" w:hAnsi="GHEA Grapalat"/>
          <w:i/>
        </w:rPr>
        <w:t>Если</w:t>
      </w:r>
    </w:p>
    <w:p w14:paraId="1EECF80E" w14:textId="77777777" w:rsidR="00E3441C" w:rsidRPr="001D0DD7" w:rsidRDefault="00E3441C" w:rsidP="00CD2651">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03F4E670" w14:textId="77777777" w:rsidR="00E3441C" w:rsidRPr="00503411" w:rsidRDefault="00E3441C" w:rsidP="00CD2651">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653916C0" w14:textId="77777777" w:rsidR="00E3441C" w:rsidRPr="00CD2651" w:rsidRDefault="00E3441C">
      <w:pPr>
        <w:pStyle w:val="af2"/>
      </w:pPr>
    </w:p>
  </w:footnote>
  <w:footnote w:id="10">
    <w:p w14:paraId="5A2AA934" w14:textId="77777777" w:rsidR="00E3441C" w:rsidRPr="00511966" w:rsidRDefault="00E3441C"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31AA077C" w14:textId="77777777" w:rsidR="00E3441C" w:rsidRPr="00B15560" w:rsidRDefault="00E3441C"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62EDE07C" w14:textId="77777777" w:rsidR="00E3441C" w:rsidRPr="000811C1" w:rsidRDefault="00E3441C" w:rsidP="0027573B">
      <w:pPr>
        <w:pStyle w:val="af2"/>
        <w:rPr>
          <w:rFonts w:ascii="Sylfaen" w:hAnsi="Sylfaen"/>
          <w:sz w:val="18"/>
          <w:szCs w:val="18"/>
        </w:rPr>
      </w:pPr>
    </w:p>
  </w:footnote>
  <w:footnote w:id="12">
    <w:p w14:paraId="5AC9D6FA" w14:textId="77777777" w:rsidR="00E3441C" w:rsidRPr="00A31673" w:rsidRDefault="00E3441C">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0C491E2C" w14:textId="77777777" w:rsidR="00E3441C" w:rsidRPr="00DE7706" w:rsidRDefault="00E3441C">
      <w:pPr>
        <w:pStyle w:val="af2"/>
      </w:pPr>
      <w:r>
        <w:rPr>
          <w:rStyle w:val="af6"/>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6C17404B" w14:textId="77777777" w:rsidR="00E3441C" w:rsidRPr="00B666FB" w:rsidRDefault="00E3441C">
      <w:pPr>
        <w:pStyle w:val="af2"/>
      </w:pPr>
      <w:r>
        <w:rPr>
          <w:rStyle w:val="af6"/>
        </w:rPr>
        <w:t>*</w:t>
      </w:r>
      <w:r>
        <w:t xml:space="preserve"> </w:t>
      </w:r>
      <w:r w:rsidRPr="00DC619D">
        <w:rPr>
          <w:rFonts w:ascii="GHEA Grapalat" w:hAnsi="GHEA Grapalat"/>
          <w:i/>
        </w:rPr>
        <w:t>Заполняется секретарем Комиссии до опубликования приглашения в бюллетене</w:t>
      </w:r>
    </w:p>
  </w:footnote>
  <w:footnote w:id="15">
    <w:p w14:paraId="530A73EF" w14:textId="77777777" w:rsidR="00E3441C" w:rsidRDefault="00E3441C" w:rsidP="006B3E56">
      <w:pPr>
        <w:jc w:val="both"/>
      </w:pPr>
    </w:p>
    <w:p w14:paraId="530E66DF" w14:textId="77777777" w:rsidR="00E3441C" w:rsidRDefault="00E3441C"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6A8D6B0D" w14:textId="77777777" w:rsidR="00E3441C" w:rsidRPr="00503980" w:rsidRDefault="00E3441C"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4E50BD18" w14:textId="77777777" w:rsidR="00E3441C" w:rsidRPr="003905B4" w:rsidRDefault="00E3441C"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0A7326BA" w14:textId="77777777" w:rsidR="00E3441C" w:rsidRPr="008D64EE" w:rsidRDefault="00E3441C" w:rsidP="006B3E56">
      <w:pPr>
        <w:pStyle w:val="af2"/>
        <w:rPr>
          <w:rFonts w:asciiTheme="minorHAnsi" w:hAnsiTheme="minorHAnsi"/>
        </w:rPr>
      </w:pPr>
    </w:p>
  </w:footnote>
  <w:footnote w:id="16">
    <w:p w14:paraId="7EA15B59" w14:textId="77777777" w:rsidR="00E3441C" w:rsidRPr="00DC619D" w:rsidRDefault="00E3441C"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0F3A64DD" w14:textId="77777777" w:rsidR="00E3441C" w:rsidRPr="00D3436F" w:rsidRDefault="00E3441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4E3C2BC1" w14:textId="77777777" w:rsidR="00E3441C" w:rsidRPr="00D3436F" w:rsidRDefault="00E3441C">
      <w:pPr>
        <w:pStyle w:val="af2"/>
        <w:rPr>
          <w:lang w:val="es-ES"/>
        </w:rPr>
      </w:pPr>
    </w:p>
  </w:footnote>
  <w:footnote w:id="18">
    <w:p w14:paraId="7567712A" w14:textId="77777777" w:rsidR="00E3441C" w:rsidRPr="00E10F7D" w:rsidRDefault="00E3441C">
      <w:pPr>
        <w:pStyle w:val="af2"/>
        <w:rPr>
          <w:rFonts w:ascii="GHEA Grapalat" w:hAnsi="GHEA Grapalat"/>
          <w:i/>
        </w:rPr>
      </w:pPr>
      <w:r w:rsidRPr="00E10F7D">
        <w:rPr>
          <w:rStyle w:val="af6"/>
        </w:rPr>
        <w:t>*</w:t>
      </w:r>
      <w:r w:rsidRPr="00E10F7D">
        <w:t xml:space="preserve"> </w:t>
      </w:r>
      <w:r w:rsidRPr="00E10F7D">
        <w:rPr>
          <w:rFonts w:ascii="GHEA Grapalat" w:hAnsi="GHEA Grapalat"/>
          <w:i/>
        </w:rPr>
        <w:t>Заполняется секретарем Комиссии до опубликования приглашения в бюллетене.</w:t>
      </w:r>
    </w:p>
    <w:p w14:paraId="1C6D413C" w14:textId="77777777" w:rsidR="00E3441C" w:rsidRPr="00C8334C" w:rsidRDefault="00E3441C" w:rsidP="00E10F7D">
      <w:pPr>
        <w:widowControl w:val="0"/>
        <w:spacing w:after="160"/>
        <w:ind w:right="-1"/>
        <w:jc w:val="both"/>
        <w:rPr>
          <w:rFonts w:ascii="GHEA Grapalat" w:hAnsi="GHEA Grapalat"/>
          <w:b/>
          <w:sz w:val="20"/>
          <w:szCs w:val="20"/>
        </w:rPr>
      </w:pPr>
      <w:r w:rsidRPr="00E10F7D">
        <w:rPr>
          <w:rFonts w:ascii="GHEA Grapalat" w:hAnsi="GHEA Grapalat"/>
          <w:i/>
        </w:rPr>
        <w:t>**</w:t>
      </w:r>
      <w:r w:rsidRPr="00E10F7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закупаемой в рамках данной процедуры услуги превышает 25 млн. драмов РА, то слова "девяносто рабочих дней" заменяются словами " сто двадцать рабочих дней".</w:t>
      </w:r>
    </w:p>
    <w:p w14:paraId="266C60B5" w14:textId="77777777" w:rsidR="00E3441C" w:rsidRPr="00217344" w:rsidRDefault="00E3441C">
      <w:pPr>
        <w:pStyle w:val="af2"/>
      </w:pPr>
    </w:p>
  </w:footnote>
  <w:footnote w:id="19">
    <w:p w14:paraId="26C6C54A" w14:textId="77777777" w:rsidR="00E3441C" w:rsidRPr="008842CE" w:rsidRDefault="00E3441C"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328B70F0" w14:textId="77777777" w:rsidR="00E3441C" w:rsidRPr="008842CE" w:rsidRDefault="00E3441C" w:rsidP="003D2FE2">
      <w:pPr>
        <w:pStyle w:val="af2"/>
        <w:jc w:val="both"/>
        <w:rPr>
          <w:rFonts w:ascii="GHEA Grapalat" w:hAnsi="GHEA Grapalat"/>
        </w:rPr>
      </w:pPr>
    </w:p>
  </w:footnote>
  <w:footnote w:id="20">
    <w:p w14:paraId="2A7884D9" w14:textId="77777777" w:rsidR="00E3441C" w:rsidRPr="008842CE" w:rsidRDefault="00E3441C"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C8D549E" w14:textId="77777777" w:rsidR="00E3441C" w:rsidRPr="008842CE" w:rsidRDefault="00E3441C" w:rsidP="00673870">
      <w:pPr>
        <w:pStyle w:val="af2"/>
        <w:jc w:val="both"/>
        <w:rPr>
          <w:rFonts w:ascii="GHEA Grapalat" w:hAnsi="GHEA Grapalat"/>
        </w:rPr>
      </w:pPr>
    </w:p>
  </w:footnote>
  <w:footnote w:id="21">
    <w:p w14:paraId="04F41ECC" w14:textId="77777777" w:rsidR="00E3441C" w:rsidRPr="008842CE" w:rsidRDefault="00E3441C" w:rsidP="003D2FE2">
      <w:pPr>
        <w:pStyle w:val="af2"/>
        <w:jc w:val="both"/>
      </w:pPr>
    </w:p>
  </w:footnote>
  <w:footnote w:id="22">
    <w:p w14:paraId="244E3314" w14:textId="77777777" w:rsidR="00E3441C" w:rsidRPr="00217344" w:rsidRDefault="00E3441C" w:rsidP="00235549">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3">
    <w:p w14:paraId="670A5E3B" w14:textId="77777777" w:rsidR="00E3441C" w:rsidRPr="008842CE" w:rsidRDefault="00E3441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3CDE0B7" w14:textId="77777777" w:rsidR="00E3441C" w:rsidRPr="008842CE" w:rsidRDefault="00E3441C" w:rsidP="000A214C">
      <w:pPr>
        <w:pStyle w:val="af2"/>
        <w:jc w:val="both"/>
        <w:rPr>
          <w:rFonts w:ascii="GHEA Grapalat" w:hAnsi="GHEA Grapalat"/>
        </w:rPr>
      </w:pPr>
    </w:p>
  </w:footnote>
  <w:footnote w:id="24">
    <w:p w14:paraId="5C3299CE" w14:textId="77777777" w:rsidR="00E3441C" w:rsidRPr="008842CE" w:rsidRDefault="00E3441C" w:rsidP="000A214C">
      <w:pPr>
        <w:pStyle w:val="af2"/>
        <w:jc w:val="both"/>
      </w:pPr>
    </w:p>
  </w:footnote>
  <w:footnote w:id="25">
    <w:p w14:paraId="1C435F10" w14:textId="77777777" w:rsidR="00E3441C" w:rsidRPr="00217344" w:rsidRDefault="00E3441C" w:rsidP="00131F0B">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6">
    <w:p w14:paraId="5FA29984" w14:textId="77777777" w:rsidR="00E3441C" w:rsidRDefault="00E3441C"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7BE83956" w14:textId="77777777" w:rsidR="00E3441C" w:rsidRPr="002A1F5A" w:rsidRDefault="00E3441C"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Pr="00AD29CE">
        <w:rPr>
          <w:rFonts w:ascii="GHEA Grapalat" w:hAnsi="GHEA Grapalat"/>
        </w:rPr>
        <w:t>"</w:t>
      </w:r>
      <w:r w:rsidRPr="002A1F5A">
        <w:rPr>
          <w:rFonts w:ascii="GHEA Grapalat" w:hAnsi="GHEA Grapalat"/>
          <w:i/>
          <w:szCs w:val="24"/>
        </w:rPr>
        <w:t>в соответствии с</w:t>
      </w:r>
      <w:r w:rsidRPr="00AD29CE">
        <w:rPr>
          <w:rFonts w:ascii="GHEA Grapalat" w:hAnsi="GHEA Grapalat"/>
        </w:rPr>
        <w:t>"</w:t>
      </w:r>
      <w:r w:rsidRPr="002A1F5A">
        <w:rPr>
          <w:rFonts w:ascii="GHEA Grapalat" w:hAnsi="GHEA Grapalat"/>
          <w:i/>
          <w:szCs w:val="24"/>
        </w:rPr>
        <w:t xml:space="preserve"> дополняется словами </w:t>
      </w:r>
      <w:r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Pr>
          <w:rFonts w:ascii="GHEA Grapalat" w:hAnsi="GHEA Grapalat"/>
          <w:i/>
          <w:szCs w:val="24"/>
        </w:rPr>
        <w:t xml:space="preserve"> </w:t>
      </w:r>
      <w:r w:rsidRPr="00AD29CE">
        <w:rPr>
          <w:rFonts w:ascii="GHEA Grapalat" w:hAnsi="GHEA Grapalat"/>
        </w:rPr>
        <w:t>"</w:t>
      </w:r>
    </w:p>
    <w:p w14:paraId="16EC9706" w14:textId="77777777" w:rsidR="00E3441C" w:rsidRPr="002A1F5A" w:rsidRDefault="00E3441C" w:rsidP="003B2F27">
      <w:pPr>
        <w:pStyle w:val="af2"/>
        <w:jc w:val="both"/>
        <w:rPr>
          <w:rFonts w:asciiTheme="minorHAnsi" w:hAnsiTheme="minorHAnsi"/>
        </w:rPr>
      </w:pPr>
    </w:p>
  </w:footnote>
  <w:footnote w:id="27">
    <w:p w14:paraId="0D6A818C" w14:textId="77777777" w:rsidR="00E3441C" w:rsidRPr="002A7C6E" w:rsidRDefault="00E3441C"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49F88C75" w14:textId="77777777" w:rsidR="00E3441C" w:rsidRPr="00D81E0E" w:rsidRDefault="00E3441C"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28">
    <w:p w14:paraId="5F3151F9" w14:textId="77777777" w:rsidR="00E3441C" w:rsidRPr="006F5F33" w:rsidRDefault="00E3441C"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29">
    <w:p w14:paraId="0222A5C3" w14:textId="77777777" w:rsidR="00E3441C" w:rsidRPr="006F5F33" w:rsidRDefault="00E3441C"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30">
    <w:p w14:paraId="063DD753" w14:textId="77777777" w:rsidR="00E3441C" w:rsidRPr="00EB336B" w:rsidRDefault="00E3441C" w:rsidP="009919C6">
      <w:pPr>
        <w:pStyle w:val="af2"/>
        <w:widowControl w:val="0"/>
        <w:jc w:val="both"/>
        <w:rPr>
          <w:rFonts w:ascii="GHEA Grapalat" w:hAnsi="GHEA Grapalat"/>
          <w:sz w:val="18"/>
          <w:szCs w:val="18"/>
          <w:lang w:val="hy-AM"/>
        </w:rPr>
      </w:pPr>
      <w:r w:rsidRPr="009B7BE7">
        <w:rPr>
          <w:rFonts w:asciiTheme="minorHAnsi" w:hAnsiTheme="minorHAnsi"/>
          <w:vertAlign w:val="superscript"/>
        </w:rPr>
        <w:t>18.1</w:t>
      </w:r>
      <w:r>
        <w:rPr>
          <w:rFonts w:asciiTheme="minorHAnsi" w:hAnsiTheme="minorHAnsi"/>
          <w:vertAlign w:val="superscript"/>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14:paraId="0D7A4873" w14:textId="77777777" w:rsidR="00E3441C" w:rsidRDefault="00E3441C" w:rsidP="003B2F27">
      <w:pPr>
        <w:pStyle w:val="af2"/>
        <w:rPr>
          <w:rFonts w:asciiTheme="minorHAnsi" w:hAnsiTheme="minorHAnsi"/>
        </w:rPr>
      </w:pPr>
    </w:p>
    <w:p w14:paraId="273A1E37" w14:textId="77777777" w:rsidR="00E3441C" w:rsidRPr="008F6EF8" w:rsidRDefault="00E3441C" w:rsidP="003B2F27">
      <w:pPr>
        <w:pStyle w:val="af2"/>
        <w:rPr>
          <w:rFonts w:asciiTheme="minorHAnsi" w:hAnsiTheme="minorHAnsi"/>
        </w:rPr>
      </w:pPr>
      <w:r>
        <w:rPr>
          <w:rStyle w:val="af6"/>
        </w:rPr>
        <w:t>19</w:t>
      </w:r>
      <w:r>
        <w:t xml:space="preserve"> </w:t>
      </w:r>
      <w:r w:rsidRPr="00A63E72">
        <w:rPr>
          <w:rFonts w:ascii="GHEA Grapalat" w:hAnsi="GHEA Grapalat"/>
          <w:i/>
        </w:rPr>
        <w:t>Абзац исключается, если услуги не являются услугами по ремонту автомобилей, устройств и оборудования</w:t>
      </w:r>
    </w:p>
    <w:p w14:paraId="7BA5E248" w14:textId="77777777" w:rsidR="00E3441C" w:rsidRPr="00576D9C" w:rsidRDefault="00E3441C" w:rsidP="003B2F27">
      <w:pPr>
        <w:pStyle w:val="af2"/>
        <w:rPr>
          <w:rFonts w:asciiTheme="minorHAnsi" w:hAnsiTheme="minorHAnsi"/>
        </w:rPr>
      </w:pPr>
    </w:p>
  </w:footnote>
  <w:footnote w:id="31">
    <w:p w14:paraId="25E6D27D" w14:textId="77777777" w:rsidR="00E3441C" w:rsidRPr="00892F7F" w:rsidRDefault="00E3441C"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2325DE0D" w14:textId="77777777" w:rsidR="00E3441C" w:rsidRPr="0013046C" w:rsidRDefault="00E3441C"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7EC46DFD" w14:textId="77777777" w:rsidR="00E3441C" w:rsidRPr="0013046C" w:rsidRDefault="00E3441C"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50BC77DF" w14:textId="77777777" w:rsidR="00E3441C" w:rsidRPr="006F5F33" w:rsidRDefault="00E3441C" w:rsidP="0067463A">
      <w:pPr>
        <w:pStyle w:val="af2"/>
        <w:jc w:val="both"/>
        <w:rPr>
          <w:rFonts w:ascii="GHEA Grapalat" w:hAnsi="GHEA Grapalat"/>
          <w:lang w:val="hy-AM"/>
        </w:rPr>
      </w:pPr>
      <w:r w:rsidRPr="006F5F33">
        <w:rPr>
          <w:rFonts w:ascii="GHEA Grapalat" w:hAnsi="GHEA Grapalat"/>
          <w:i/>
        </w:rPr>
        <w:t>.</w:t>
      </w:r>
    </w:p>
    <w:tbl>
      <w:tblPr>
        <w:tblStyle w:val="afe"/>
        <w:tblW w:w="0" w:type="auto"/>
        <w:tblLook w:val="04A0" w:firstRow="1" w:lastRow="0" w:firstColumn="1" w:lastColumn="0" w:noHBand="0" w:noVBand="1"/>
      </w:tblPr>
      <w:tblGrid>
        <w:gridCol w:w="2631"/>
        <w:gridCol w:w="2631"/>
        <w:gridCol w:w="2632"/>
      </w:tblGrid>
      <w:tr w:rsidR="00E3441C" w:rsidRPr="00552B23" w14:paraId="2E2A233A" w14:textId="77777777" w:rsidTr="00E3441C">
        <w:tc>
          <w:tcPr>
            <w:tcW w:w="2631" w:type="dxa"/>
          </w:tcPr>
          <w:p w14:paraId="694F94AE"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2D07BBEB" w14:textId="77777777" w:rsidR="00E3441C" w:rsidRPr="0067463A" w:rsidRDefault="00E3441C"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cs="Sylfaen"/>
                <w:i/>
                <w:sz w:val="16"/>
                <w:szCs w:val="16"/>
                <w:u w:val="single"/>
                <w:lang w:val="hy-AM"/>
              </w:rPr>
              <w:t>Нарушение</w:t>
            </w:r>
          </w:p>
        </w:tc>
        <w:tc>
          <w:tcPr>
            <w:tcW w:w="2632" w:type="dxa"/>
          </w:tcPr>
          <w:p w14:paraId="1CC0DEA5" w14:textId="77777777" w:rsidR="00E3441C" w:rsidRPr="0067463A" w:rsidRDefault="00E3441C" w:rsidP="00E3441C">
            <w:pPr>
              <w:pStyle w:val="af4"/>
              <w:spacing w:before="0" w:beforeAutospacing="0" w:after="0" w:afterAutospacing="0" w:line="360" w:lineRule="auto"/>
              <w:jc w:val="center"/>
              <w:rPr>
                <w:rFonts w:ascii="GHEA Grapalat" w:hAnsi="GHEA Grapalat"/>
                <w:i/>
                <w:sz w:val="16"/>
                <w:szCs w:val="16"/>
                <w:u w:val="single"/>
              </w:rPr>
            </w:pPr>
            <w:r w:rsidRPr="0067463A">
              <w:rPr>
                <w:rFonts w:ascii="GHEA Grapalat" w:hAnsi="GHEA Grapalat"/>
                <w:i/>
                <w:sz w:val="16"/>
                <w:szCs w:val="16"/>
                <w:u w:val="single"/>
                <w:lang w:val="en-US"/>
              </w:rPr>
              <w:t>О</w:t>
            </w:r>
            <w:r w:rsidRPr="0067463A">
              <w:rPr>
                <w:rFonts w:ascii="GHEA Grapalat" w:hAnsi="GHEA Grapalat"/>
                <w:i/>
                <w:sz w:val="16"/>
                <w:szCs w:val="16"/>
                <w:u w:val="single"/>
              </w:rPr>
              <w:t>тветственност</w:t>
            </w:r>
            <w:r w:rsidRPr="0067463A">
              <w:rPr>
                <w:rFonts w:ascii="GHEA Grapalat" w:hAnsi="GHEA Grapalat"/>
                <w:i/>
                <w:sz w:val="16"/>
                <w:szCs w:val="16"/>
                <w:u w:val="single"/>
                <w:lang w:val="en-US"/>
              </w:rPr>
              <w:t>ь</w:t>
            </w:r>
          </w:p>
        </w:tc>
      </w:tr>
      <w:tr w:rsidR="00E3441C" w:rsidRPr="00552B23" w14:paraId="5FEFB8E9" w14:textId="77777777" w:rsidTr="00E3441C">
        <w:tc>
          <w:tcPr>
            <w:tcW w:w="2631" w:type="dxa"/>
          </w:tcPr>
          <w:p w14:paraId="21964642"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1D1211D1"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59424F79"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40A7AA0F" w14:textId="77777777" w:rsidTr="00E3441C">
        <w:tc>
          <w:tcPr>
            <w:tcW w:w="2631" w:type="dxa"/>
          </w:tcPr>
          <w:p w14:paraId="0A95A853"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2A673E49"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55CD50F5"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512D016D" w14:textId="77777777" w:rsidTr="00E3441C">
        <w:tc>
          <w:tcPr>
            <w:tcW w:w="2631" w:type="dxa"/>
          </w:tcPr>
          <w:p w14:paraId="7B33E03B"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102E2F06"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56CEA8C2"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r w:rsidR="00E3441C" w:rsidRPr="00552B23" w14:paraId="4EE79567" w14:textId="77777777" w:rsidTr="00E3441C">
        <w:tc>
          <w:tcPr>
            <w:tcW w:w="2631" w:type="dxa"/>
          </w:tcPr>
          <w:p w14:paraId="469CA277"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1" w:type="dxa"/>
          </w:tcPr>
          <w:p w14:paraId="02119057"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c>
          <w:tcPr>
            <w:tcW w:w="2632" w:type="dxa"/>
          </w:tcPr>
          <w:p w14:paraId="76DB1CAA" w14:textId="77777777" w:rsidR="00E3441C" w:rsidRPr="00552B23" w:rsidRDefault="00E3441C" w:rsidP="00E3441C">
            <w:pPr>
              <w:pStyle w:val="af4"/>
              <w:spacing w:before="0" w:beforeAutospacing="0" w:after="0" w:afterAutospacing="0" w:line="360" w:lineRule="auto"/>
              <w:jc w:val="center"/>
              <w:rPr>
                <w:rFonts w:ascii="GHEA Grapalat" w:hAnsi="GHEA Grapalat"/>
                <w:i/>
                <w:sz w:val="16"/>
              </w:rPr>
            </w:pPr>
          </w:p>
        </w:tc>
      </w:tr>
    </w:tbl>
    <w:p w14:paraId="255B73B3" w14:textId="77777777" w:rsidR="00E3441C" w:rsidRPr="006F5F33" w:rsidRDefault="00E3441C"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4072675B" w14:textId="77777777" w:rsidR="00E3441C" w:rsidRPr="00576D9C" w:rsidRDefault="00E3441C" w:rsidP="003B2F27">
      <w:pPr>
        <w:pStyle w:val="af2"/>
        <w:jc w:val="both"/>
        <w:rPr>
          <w:rFonts w:ascii="GHEA Grapalat" w:hAnsi="GHEA Grapalat"/>
          <w:lang w:val="hy-AM"/>
        </w:rPr>
      </w:pPr>
    </w:p>
  </w:footnote>
  <w:footnote w:id="32">
    <w:p w14:paraId="7FF3D2EA" w14:textId="77777777" w:rsidR="00E3441C" w:rsidRPr="006F5F33" w:rsidRDefault="00E3441C"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33">
    <w:p w14:paraId="47EF5870" w14:textId="77777777" w:rsidR="00E3441C" w:rsidRPr="006F5F33" w:rsidRDefault="00E3441C"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4">
    <w:p w14:paraId="44209D39" w14:textId="77777777" w:rsidR="00E3441C" w:rsidRPr="006F5F33" w:rsidRDefault="00E3441C"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35">
    <w:p w14:paraId="323C7A0F" w14:textId="77777777" w:rsidR="00E3441C" w:rsidRPr="006F5F33" w:rsidRDefault="00E3441C"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закупках", и цена Договора не превышает двадцатипятикратный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55236FEF" w14:textId="77777777" w:rsidR="00E3441C" w:rsidRPr="009E00B3" w:rsidRDefault="00E3441C"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4B89FF89" w14:textId="77777777" w:rsidR="00E3441C" w:rsidRPr="00A47171" w:rsidRDefault="00E3441C" w:rsidP="007122CD">
      <w:pPr>
        <w:pStyle w:val="af2"/>
        <w:jc w:val="both"/>
        <w:rPr>
          <w:rFonts w:ascii="GHEA Grapalat" w:hAnsi="GHEA Grapalat"/>
          <w:i/>
          <w:lang w:eastAsia="en-US"/>
        </w:rPr>
      </w:pPr>
      <w:r w:rsidRPr="009E00B3">
        <w:rPr>
          <w:rFonts w:ascii="GHEA Grapalat" w:hAnsi="GHEA Grapalat"/>
          <w:i/>
          <w:lang w:eastAsia="en-US"/>
        </w:rPr>
        <w:tab/>
      </w:r>
    </w:p>
  </w:footnote>
  <w:footnote w:id="36">
    <w:p w14:paraId="081D1133" w14:textId="77777777" w:rsidR="00E3441C" w:rsidRPr="00E40AC8" w:rsidRDefault="00E3441C" w:rsidP="003B2F27">
      <w:pPr>
        <w:pStyle w:val="af2"/>
        <w:jc w:val="both"/>
      </w:pPr>
      <w:r>
        <w:rPr>
          <w:rStyle w:val="af6"/>
        </w:rPr>
        <w:t>*</w:t>
      </w:r>
      <w:r w:rsidR="00B243F5" w:rsidRPr="006E181F">
        <w:rPr>
          <w:rFonts w:ascii="GHEA Grapalat" w:eastAsiaTheme="minorEastAsia" w:hAnsi="GHEA Grapalat" w:cstheme="minorBidi"/>
          <w:i/>
          <w:sz w:val="22"/>
          <w:szCs w:val="22"/>
          <w:lang w:eastAsia="en-US"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274A63" w:rsidRPr="00941F04">
        <w:rPr>
          <w:rFonts w:ascii="GHEA Grapalat" w:eastAsiaTheme="minorEastAsia" w:hAnsi="GHEA Grapalat" w:cstheme="minorBidi"/>
          <w:i/>
          <w:sz w:val="22"/>
          <w:szCs w:val="22"/>
          <w:lang w:eastAsia="en-US" w:bidi="ar-SA"/>
        </w:rPr>
        <w:t>.</w:t>
      </w:r>
      <w:r w:rsidRPr="00AD29CE">
        <w:rPr>
          <w:rFonts w:ascii="GHEA Grapalat" w:hAnsi="GHEA Grapalat"/>
          <w:i/>
        </w:rPr>
        <w:t>.</w:t>
      </w:r>
    </w:p>
  </w:footnote>
  <w:footnote w:id="37">
    <w:p w14:paraId="5E29909E" w14:textId="77777777" w:rsidR="00E3441C" w:rsidRPr="00E40AC8" w:rsidRDefault="00E3441C" w:rsidP="003B2F27">
      <w:pPr>
        <w:pStyle w:val="af2"/>
        <w:jc w:val="both"/>
      </w:pPr>
      <w:r>
        <w:rPr>
          <w:rStyle w:val="af6"/>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Pr>
          <w:rFonts w:ascii="GHEA Grapalat" w:hAnsi="GHEA Grapalat"/>
          <w:i/>
        </w:rPr>
        <w:t xml:space="preserve">срок </w:t>
      </w:r>
      <w:r w:rsidRPr="00607028">
        <w:rPr>
          <w:rFonts w:ascii="GHEA Grapalat" w:hAnsi="GHEA Grapalat"/>
          <w:i/>
          <w:color w:val="000000" w:themeColor="text1"/>
          <w:sz w:val="22"/>
          <w:szCs w:val="22"/>
        </w:rPr>
        <w:t>устанавливается в календарных днях, а его</w:t>
      </w:r>
      <w:r w:rsidRPr="00AD29CE">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8">
    <w:p w14:paraId="7B9DD4FC" w14:textId="77777777" w:rsidR="00E3441C" w:rsidRPr="00CA2754" w:rsidRDefault="00E3441C"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7100D4B6" w14:textId="77777777" w:rsidR="00E3441C" w:rsidRPr="00CA2754" w:rsidRDefault="00E3441C" w:rsidP="003B2F27">
      <w:pPr>
        <w:pStyle w:val="af2"/>
        <w:jc w:val="both"/>
        <w:rPr>
          <w:sz w:val="2"/>
          <w:szCs w:val="2"/>
        </w:rPr>
      </w:pPr>
    </w:p>
  </w:footnote>
  <w:footnote w:id="39">
    <w:p w14:paraId="47ED2C0C" w14:textId="77777777" w:rsidR="00E3441C" w:rsidRPr="00CA2754" w:rsidRDefault="00E3441C"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7">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3"/>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2"/>
  </w:num>
  <w:num w:numId="17">
    <w:abstractNumId w:val="5"/>
  </w:num>
  <w:num w:numId="18">
    <w:abstractNumId w:val="1"/>
  </w:num>
  <w:num w:numId="19">
    <w:abstractNumId w:val="14"/>
  </w:num>
  <w:num w:numId="20">
    <w:abstractNumId w:val="14"/>
  </w:num>
  <w:num w:numId="21">
    <w:abstractNumId w:val="16"/>
  </w:num>
  <w:num w:numId="22">
    <w:abstractNumId w:val="20"/>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3A2"/>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52"/>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61FA"/>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3EC"/>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5C"/>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3FA"/>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07A"/>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732"/>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1CF"/>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AF4"/>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4A0A"/>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1C"/>
    <w:rsid w:val="005250B5"/>
    <w:rsid w:val="005250C2"/>
    <w:rsid w:val="0052546C"/>
    <w:rsid w:val="00525BD2"/>
    <w:rsid w:val="0052601D"/>
    <w:rsid w:val="00526C15"/>
    <w:rsid w:val="00530299"/>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C43"/>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5F0D"/>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626"/>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095"/>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26D2"/>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E6F"/>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306"/>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5B8"/>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80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51C"/>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85"/>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118"/>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55A8"/>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2EF"/>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67CDB"/>
    <w:rsid w:val="00D7013C"/>
    <w:rsid w:val="00D710BC"/>
    <w:rsid w:val="00D71259"/>
    <w:rsid w:val="00D71D9E"/>
    <w:rsid w:val="00D7354F"/>
    <w:rsid w:val="00D73841"/>
    <w:rsid w:val="00D7435F"/>
    <w:rsid w:val="00D746A9"/>
    <w:rsid w:val="00D74CCE"/>
    <w:rsid w:val="00D7504A"/>
    <w:rsid w:val="00D758CA"/>
    <w:rsid w:val="00D75AB8"/>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4A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17BD"/>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17A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5A0"/>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6150"/>
    <w:rsid w:val="00FC6429"/>
    <w:rsid w:val="00FC69A8"/>
    <w:rsid w:val="00FC6B2B"/>
    <w:rsid w:val="00FC6F7A"/>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4D9752"/>
  <w15:docId w15:val="{E4E4CEE7-DFBA-49B3-AE04-A4FEA16CE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97863-57D2-4E63-90E9-4ECB21135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117</Pages>
  <Words>23564</Words>
  <Characters>134317</Characters>
  <Application>Microsoft Office Word</Application>
  <DocSecurity>0</DocSecurity>
  <Lines>1119</Lines>
  <Paragraphs>315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157566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asc15</cp:lastModifiedBy>
  <cp:revision>3</cp:revision>
  <cp:lastPrinted>2018-02-16T07:12:00Z</cp:lastPrinted>
  <dcterms:created xsi:type="dcterms:W3CDTF">2025-12-17T07:43:00Z</dcterms:created>
  <dcterms:modified xsi:type="dcterms:W3CDTF">2025-12-17T14:25:00Z</dcterms:modified>
</cp:coreProperties>
</file>